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6042E" w14:textId="57B8CBF8" w:rsidR="00A8395E" w:rsidRDefault="00E3344C" w:rsidP="00A8395E">
      <w:pPr>
        <w:spacing w:after="240" w:line="276" w:lineRule="auto"/>
        <w:jc w:val="center"/>
        <w:rPr>
          <w:b/>
        </w:rPr>
      </w:pPr>
      <w:r>
        <w:rPr>
          <w:b/>
        </w:rPr>
        <w:t>PROJEKTOWANE POSTANOWIENIA UMOWY</w:t>
      </w:r>
    </w:p>
    <w:p w14:paraId="614AF988" w14:textId="68609985" w:rsidR="00A8395E" w:rsidRPr="00A8395E" w:rsidRDefault="00A8395E" w:rsidP="00A8395E">
      <w:pPr>
        <w:spacing w:after="240" w:line="276" w:lineRule="auto"/>
        <w:jc w:val="center"/>
        <w:rPr>
          <w:b/>
        </w:rPr>
      </w:pPr>
      <w:r w:rsidRPr="00A8395E">
        <w:rPr>
          <w:b/>
        </w:rPr>
        <w:t xml:space="preserve">UMOWA NR </w:t>
      </w:r>
      <w:r>
        <w:rPr>
          <w:b/>
        </w:rPr>
        <w:t>…………………….</w:t>
      </w:r>
    </w:p>
    <w:p w14:paraId="6B01A285" w14:textId="44805F44" w:rsidR="00A8395E" w:rsidRPr="00A8395E" w:rsidRDefault="00A8395E" w:rsidP="005B1FFD">
      <w:pPr>
        <w:spacing w:line="276" w:lineRule="auto"/>
        <w:rPr>
          <w:b/>
        </w:rPr>
      </w:pPr>
      <w:r>
        <w:rPr>
          <w:b/>
        </w:rPr>
        <w:t xml:space="preserve">zwana dalej Umową, </w:t>
      </w:r>
      <w:r w:rsidRPr="00A8395E">
        <w:rPr>
          <w:b/>
        </w:rPr>
        <w:t>zawarta pomiędzy Skarbem Państwa – Generalnym Dyrektorem Dróg Krajowych i</w:t>
      </w:r>
      <w:r>
        <w:rPr>
          <w:b/>
        </w:rPr>
        <w:t xml:space="preserve"> </w:t>
      </w:r>
      <w:r w:rsidRPr="00A8395E">
        <w:rPr>
          <w:b/>
        </w:rPr>
        <w:t>Autostrad reprezentowanym przez pełnomocników:</w:t>
      </w:r>
    </w:p>
    <w:p w14:paraId="38C4BBC8" w14:textId="1DC04FD3" w:rsidR="00A8395E" w:rsidRPr="00A8395E" w:rsidRDefault="00A8395E" w:rsidP="005B1FFD">
      <w:pPr>
        <w:spacing w:line="276" w:lineRule="auto"/>
        <w:rPr>
          <w:b/>
        </w:rPr>
      </w:pPr>
      <w:r w:rsidRPr="00A8395E">
        <w:rPr>
          <w:b/>
        </w:rPr>
        <w:t xml:space="preserve">1. </w:t>
      </w:r>
      <w:r>
        <w:rPr>
          <w:b/>
        </w:rPr>
        <w:t>……………………………………….</w:t>
      </w:r>
    </w:p>
    <w:p w14:paraId="6E64BE0C" w14:textId="04D10E19" w:rsidR="00A8395E" w:rsidRPr="00A8395E" w:rsidRDefault="00A8395E" w:rsidP="005B1FFD">
      <w:pPr>
        <w:spacing w:line="276" w:lineRule="auto"/>
        <w:rPr>
          <w:b/>
        </w:rPr>
      </w:pPr>
      <w:r w:rsidRPr="00A8395E">
        <w:rPr>
          <w:b/>
        </w:rPr>
        <w:t xml:space="preserve">2. </w:t>
      </w:r>
      <w:r>
        <w:rPr>
          <w:b/>
        </w:rPr>
        <w:t>………………………………………</w:t>
      </w:r>
    </w:p>
    <w:p w14:paraId="6DE5359E" w14:textId="710358D2" w:rsidR="00A8395E" w:rsidRPr="00A8395E" w:rsidRDefault="00A8395E" w:rsidP="005B1FFD">
      <w:pPr>
        <w:spacing w:line="276" w:lineRule="auto"/>
        <w:rPr>
          <w:b/>
        </w:rPr>
      </w:pPr>
      <w:r w:rsidRPr="00A8395E">
        <w:rPr>
          <w:b/>
        </w:rPr>
        <w:t>Generalnej Dyrekcji Dróg Krajowych i Autostrad Oddział w Białymstoku,</w:t>
      </w:r>
      <w:r>
        <w:rPr>
          <w:b/>
        </w:rPr>
        <w:br/>
      </w:r>
      <w:r w:rsidRPr="00A8395E">
        <w:rPr>
          <w:b/>
        </w:rPr>
        <w:t>ul. Zwycięstwa 2, 15-703 Białystok, NIP 5422752914; REGON 017511575-00029</w:t>
      </w:r>
    </w:p>
    <w:p w14:paraId="0D46D1C2" w14:textId="77777777" w:rsidR="00A8395E" w:rsidRPr="00A8395E" w:rsidRDefault="00A8395E" w:rsidP="005B1FFD">
      <w:pPr>
        <w:spacing w:line="276" w:lineRule="auto"/>
        <w:rPr>
          <w:b/>
        </w:rPr>
      </w:pPr>
      <w:r w:rsidRPr="00A8395E">
        <w:rPr>
          <w:b/>
        </w:rPr>
        <w:t>zwanym dalej „Zamawiającym”,</w:t>
      </w:r>
    </w:p>
    <w:p w14:paraId="70E9AD8E" w14:textId="77777777" w:rsidR="00A8395E" w:rsidRPr="00A8395E" w:rsidRDefault="00A8395E" w:rsidP="005B1FFD">
      <w:pPr>
        <w:spacing w:line="276" w:lineRule="auto"/>
        <w:rPr>
          <w:b/>
        </w:rPr>
      </w:pPr>
      <w:r w:rsidRPr="00A8395E">
        <w:rPr>
          <w:b/>
        </w:rPr>
        <w:t>a</w:t>
      </w:r>
    </w:p>
    <w:p w14:paraId="20378B83" w14:textId="29214E10" w:rsidR="00A8395E" w:rsidRPr="00A8395E" w:rsidRDefault="00A8395E" w:rsidP="005B1FFD">
      <w:pPr>
        <w:spacing w:line="276" w:lineRule="auto"/>
        <w:rPr>
          <w:b/>
        </w:rPr>
      </w:pPr>
      <w:r>
        <w:rPr>
          <w:b/>
        </w:rPr>
        <w:t>…………………………………………</w:t>
      </w:r>
    </w:p>
    <w:p w14:paraId="0DEFD51E" w14:textId="757BDA2C" w:rsidR="00A8395E" w:rsidRDefault="00A8395E" w:rsidP="00A8395E">
      <w:pPr>
        <w:spacing w:line="276" w:lineRule="auto"/>
        <w:rPr>
          <w:b/>
        </w:rPr>
      </w:pPr>
      <w:r w:rsidRPr="00A8395E">
        <w:rPr>
          <w:b/>
        </w:rPr>
        <w:t>zwanym dalej „Wykonawcą”</w:t>
      </w:r>
    </w:p>
    <w:p w14:paraId="787202D9" w14:textId="2B12864B" w:rsidR="00A8395E" w:rsidRPr="00A8395E" w:rsidRDefault="00A8395E" w:rsidP="005B1FFD">
      <w:pPr>
        <w:spacing w:line="276" w:lineRule="auto"/>
        <w:rPr>
          <w:b/>
          <w:lang w:val="x-none"/>
        </w:rPr>
      </w:pPr>
      <w:r w:rsidRPr="00A8395E">
        <w:rPr>
          <w:b/>
        </w:rPr>
        <w:t xml:space="preserve">Zamawiający i Wykonawca </w:t>
      </w:r>
      <w:r w:rsidRPr="00A8395E">
        <w:rPr>
          <w:b/>
          <w:lang w:val="x-none"/>
        </w:rPr>
        <w:t xml:space="preserve">w dalszej części </w:t>
      </w:r>
      <w:r>
        <w:rPr>
          <w:b/>
        </w:rPr>
        <w:t xml:space="preserve">Umowy </w:t>
      </w:r>
      <w:r w:rsidRPr="00A8395E">
        <w:rPr>
          <w:b/>
          <w:lang w:val="x-none"/>
        </w:rPr>
        <w:t>zwan</w:t>
      </w:r>
      <w:r w:rsidRPr="00A8395E">
        <w:rPr>
          <w:b/>
        </w:rPr>
        <w:t>i</w:t>
      </w:r>
      <w:r w:rsidRPr="00A8395E">
        <w:rPr>
          <w:b/>
          <w:lang w:val="x-none"/>
        </w:rPr>
        <w:t xml:space="preserve"> </w:t>
      </w:r>
      <w:r w:rsidRPr="00A8395E">
        <w:rPr>
          <w:b/>
        </w:rPr>
        <w:t>będą</w:t>
      </w:r>
      <w:r w:rsidRPr="00A8395E">
        <w:rPr>
          <w:b/>
          <w:lang w:val="x-none"/>
        </w:rPr>
        <w:t xml:space="preserve"> </w:t>
      </w:r>
      <w:r w:rsidRPr="00A8395E">
        <w:rPr>
          <w:b/>
        </w:rPr>
        <w:t>„</w:t>
      </w:r>
      <w:r w:rsidRPr="00A8395E">
        <w:rPr>
          <w:b/>
          <w:bCs/>
          <w:lang w:val="x-none"/>
        </w:rPr>
        <w:t>Stronami</w:t>
      </w:r>
      <w:r w:rsidRPr="00A8395E">
        <w:rPr>
          <w:b/>
          <w:bCs/>
        </w:rPr>
        <w:t xml:space="preserve">”, </w:t>
      </w:r>
      <w:r>
        <w:rPr>
          <w:b/>
          <w:bCs/>
        </w:rPr>
        <w:br/>
      </w:r>
      <w:r w:rsidRPr="00A8395E">
        <w:rPr>
          <w:b/>
          <w:bCs/>
        </w:rPr>
        <w:t>a</w:t>
      </w:r>
      <w:r w:rsidRPr="00A8395E">
        <w:rPr>
          <w:b/>
          <w:lang w:val="x-none"/>
        </w:rPr>
        <w:t xml:space="preserve"> każdy z</w:t>
      </w:r>
      <w:r w:rsidRPr="00A8395E">
        <w:rPr>
          <w:b/>
        </w:rPr>
        <w:t> nich</w:t>
      </w:r>
      <w:r w:rsidRPr="00A8395E">
        <w:rPr>
          <w:b/>
          <w:lang w:val="x-none"/>
        </w:rPr>
        <w:t xml:space="preserve"> </w:t>
      </w:r>
      <w:r w:rsidRPr="00A8395E">
        <w:rPr>
          <w:b/>
        </w:rPr>
        <w:t>„</w:t>
      </w:r>
      <w:r w:rsidRPr="00A8395E">
        <w:rPr>
          <w:b/>
          <w:bCs/>
          <w:lang w:val="x-none"/>
        </w:rPr>
        <w:t>Stroną</w:t>
      </w:r>
      <w:r w:rsidRPr="00A8395E">
        <w:rPr>
          <w:b/>
          <w:bCs/>
        </w:rPr>
        <w:t>”</w:t>
      </w:r>
      <w:r w:rsidRPr="00A8395E">
        <w:rPr>
          <w:b/>
        </w:rPr>
        <w:t>.</w:t>
      </w:r>
    </w:p>
    <w:p w14:paraId="6775C661" w14:textId="46E1B5BF" w:rsidR="00A8395E" w:rsidRDefault="00A8395E" w:rsidP="00A8395E">
      <w:pPr>
        <w:spacing w:line="276" w:lineRule="auto"/>
        <w:rPr>
          <w:b/>
        </w:rPr>
      </w:pPr>
      <w:r w:rsidRPr="00A8395E">
        <w:rPr>
          <w:b/>
        </w:rPr>
        <w:t>o następującej treści:</w:t>
      </w:r>
    </w:p>
    <w:p w14:paraId="0733C77B" w14:textId="676FCB93" w:rsidR="00584C03" w:rsidRPr="00371956" w:rsidRDefault="00DE68F6" w:rsidP="00584C03">
      <w:pPr>
        <w:spacing w:line="276" w:lineRule="auto"/>
        <w:rPr>
          <w:rFonts w:eastAsia="Times New Roman" w:cs="Arial"/>
          <w:szCs w:val="20"/>
          <w:lang w:eastAsia="pl-PL"/>
        </w:rPr>
      </w:pPr>
      <w:r>
        <w:rPr>
          <w:bCs/>
        </w:rPr>
        <w:t>Zamawiający powierza</w:t>
      </w:r>
      <w:r w:rsidRPr="00A04B9B">
        <w:rPr>
          <w:bCs/>
        </w:rPr>
        <w:t>, a Wykonawca przyjmuje do wykonania zadanie pod nazwą:</w:t>
      </w:r>
      <w:r w:rsidRPr="00A04B9B">
        <w:rPr>
          <w:b/>
          <w:bCs/>
        </w:rPr>
        <w:t xml:space="preserve"> </w:t>
      </w:r>
      <w:r w:rsidR="001525A2" w:rsidRPr="001525A2">
        <w:rPr>
          <w:b/>
          <w:bCs/>
        </w:rPr>
        <w:t xml:space="preserve">Sukcesywna dostawa oleju opałowego lekkiego do Ośrodka Szkoleniowo </w:t>
      </w:r>
      <w:ins w:id="0" w:author="Stepaniuk Mariusz" w:date="2025-10-13T09:52:00Z">
        <w:r w:rsidR="00A8395E">
          <w:rPr>
            <w:b/>
            <w:bCs/>
          </w:rPr>
          <w:br/>
        </w:r>
      </w:ins>
      <w:r w:rsidR="001525A2" w:rsidRPr="001525A2">
        <w:rPr>
          <w:b/>
          <w:bCs/>
        </w:rPr>
        <w:t xml:space="preserve">– Wypoczynkowego w </w:t>
      </w:r>
      <w:proofErr w:type="spellStart"/>
      <w:r w:rsidR="001525A2" w:rsidRPr="001525A2">
        <w:rPr>
          <w:b/>
          <w:bCs/>
        </w:rPr>
        <w:t>Przewięzi</w:t>
      </w:r>
      <w:proofErr w:type="spellEnd"/>
      <w:r w:rsidR="00371956">
        <w:rPr>
          <w:rFonts w:eastAsia="Times New Roman" w:cs="Arial"/>
          <w:szCs w:val="20"/>
          <w:lang w:eastAsia="pl-PL"/>
        </w:rPr>
        <w:t>.</w:t>
      </w:r>
    </w:p>
    <w:p w14:paraId="68786391" w14:textId="77777777" w:rsidR="00E3344C" w:rsidRPr="006D44E2" w:rsidRDefault="006D44E2" w:rsidP="00584C03">
      <w:pPr>
        <w:spacing w:before="240" w:line="276" w:lineRule="auto"/>
        <w:jc w:val="center"/>
        <w:rPr>
          <w:b/>
        </w:rPr>
      </w:pPr>
      <w:r w:rsidRPr="006D44E2">
        <w:rPr>
          <w:b/>
        </w:rPr>
        <w:t>§ 1.</w:t>
      </w:r>
    </w:p>
    <w:p w14:paraId="6D90A01E" w14:textId="132378A3" w:rsidR="00B93170" w:rsidRDefault="006D44E2" w:rsidP="006E5F89">
      <w:pPr>
        <w:numPr>
          <w:ilvl w:val="0"/>
          <w:numId w:val="2"/>
        </w:numPr>
        <w:spacing w:line="276" w:lineRule="auto"/>
        <w:ind w:left="284" w:hanging="284"/>
      </w:pPr>
      <w:r w:rsidRPr="00A04B9B">
        <w:t>Zamawiający zleca</w:t>
      </w:r>
      <w:r>
        <w:t>,</w:t>
      </w:r>
      <w:r w:rsidRPr="00A04B9B">
        <w:t xml:space="preserve"> a Wykonawca zobowiązuje się do dostarcz</w:t>
      </w:r>
      <w:r w:rsidR="007C76D4">
        <w:t>a</w:t>
      </w:r>
      <w:r w:rsidRPr="00A04B9B">
        <w:t xml:space="preserve">nia </w:t>
      </w:r>
      <w:r>
        <w:t>oleju opałowego lekkiego do kotłowni</w:t>
      </w:r>
      <w:r w:rsidR="00E678D1">
        <w:t xml:space="preserve"> Ośrodka Szkoleni</w:t>
      </w:r>
      <w:r w:rsidR="00E84B8C">
        <w:t xml:space="preserve">owo – Wypoczynkowego w </w:t>
      </w:r>
      <w:r w:rsidR="007C76D4">
        <w:t>Przewięzi</w:t>
      </w:r>
      <w:r>
        <w:t xml:space="preserve"> </w:t>
      </w:r>
      <w:r w:rsidRPr="00A04B9B">
        <w:t>GDDKiA Oddzi</w:t>
      </w:r>
      <w:r w:rsidR="00B93170">
        <w:t xml:space="preserve">ał w Białymstoku </w:t>
      </w:r>
      <w:r w:rsidR="00E84B8C">
        <w:t>zgodnie z Opisem Przedmiotu Z</w:t>
      </w:r>
      <w:r w:rsidRPr="00A04B9B">
        <w:t>amówi</w:t>
      </w:r>
      <w:r w:rsidR="00B93170">
        <w:t>enia stanowiącym z</w:t>
      </w:r>
      <w:r>
        <w:t>ałącznik nr 1</w:t>
      </w:r>
      <w:r w:rsidRPr="00A04B9B">
        <w:t xml:space="preserve"> do </w:t>
      </w:r>
      <w:r w:rsidR="007C76D4">
        <w:t>U</w:t>
      </w:r>
      <w:r w:rsidRPr="00A04B9B">
        <w:t>mowy oraz</w:t>
      </w:r>
      <w:r w:rsidR="00B93170">
        <w:t> </w:t>
      </w:r>
      <w:r w:rsidRPr="00A04B9B">
        <w:t xml:space="preserve">Formularzem cenowym stanowiącym załącznik nr 2 do </w:t>
      </w:r>
      <w:r w:rsidR="007C76D4">
        <w:t>U</w:t>
      </w:r>
      <w:r w:rsidRPr="00A04B9B">
        <w:t>mowy.</w:t>
      </w:r>
    </w:p>
    <w:p w14:paraId="605B950F" w14:textId="395CFA5B" w:rsidR="00B93170" w:rsidRDefault="00C903E0" w:rsidP="00C903E0">
      <w:pPr>
        <w:pStyle w:val="Akapitzlist"/>
        <w:numPr>
          <w:ilvl w:val="0"/>
          <w:numId w:val="2"/>
        </w:numPr>
        <w:spacing w:line="276" w:lineRule="auto"/>
        <w:ind w:left="284" w:hanging="284"/>
      </w:pPr>
      <w:r>
        <w:t>T</w:t>
      </w:r>
      <w:r w:rsidR="00B93170">
        <w:t xml:space="preserve">ermin </w:t>
      </w:r>
      <w:r>
        <w:t>rozpoczęcia realizacji dostaw na podstawie zawartej Umowy nastąpi nie wcześniej niż po wygaśnięciu aktualnie zaciągniętych przez Zamawiającego zobowiązań</w:t>
      </w:r>
      <w:r w:rsidR="00A8395E">
        <w:t>,</w:t>
      </w:r>
      <w:r>
        <w:t xml:space="preserve"> jednak nie później niż od 26 marca 2026 r. </w:t>
      </w:r>
      <w:r w:rsidR="00507A5A">
        <w:t xml:space="preserve">do 5 stycznia 2027 r. lub do wyczerpania kwoty całkowitego wynagrodzenia brutto określonego w § 5 ust. 1 lub do dnia, w którym pozostała do wykorzystania kwota całkowitego wynagrodzenia brutto będzie niewystarczająca do zlecenia dostaw objętych przedmiotem </w:t>
      </w:r>
      <w:r w:rsidR="00A8395E">
        <w:t>U</w:t>
      </w:r>
      <w:r w:rsidR="00507A5A">
        <w:t>mowy – w zależności od tego, co nastąpi wcześniej. O terminie rozpoczęcia realizacji dostaw Wykonawca zostanie poinformowany przez Zamawiającego e-mailem z trzydniowym wyprzedzeniem.</w:t>
      </w:r>
    </w:p>
    <w:p w14:paraId="34724B86" w14:textId="4FE504BF" w:rsidR="00B93170" w:rsidRDefault="006D44E2" w:rsidP="006E5F89">
      <w:pPr>
        <w:numPr>
          <w:ilvl w:val="0"/>
          <w:numId w:val="2"/>
        </w:numPr>
        <w:spacing w:line="276" w:lineRule="auto"/>
        <w:ind w:left="284" w:hanging="284"/>
        <w:rPr>
          <w:color w:val="000000"/>
        </w:rPr>
      </w:pPr>
      <w:r w:rsidRPr="00B93170">
        <w:rPr>
          <w:szCs w:val="20"/>
        </w:rPr>
        <w:t xml:space="preserve">Szacunkowe zapotrzebowanie na olej opałowy w trakcie trwania </w:t>
      </w:r>
      <w:r w:rsidR="00507A5A">
        <w:rPr>
          <w:szCs w:val="20"/>
        </w:rPr>
        <w:t>U</w:t>
      </w:r>
      <w:r w:rsidRPr="00B93170">
        <w:rPr>
          <w:szCs w:val="20"/>
        </w:rPr>
        <w:t xml:space="preserve">mowy jest wskazane w punkcie </w:t>
      </w:r>
      <w:r w:rsidRPr="005F09C7">
        <w:rPr>
          <w:szCs w:val="20"/>
        </w:rPr>
        <w:t xml:space="preserve">3.8 </w:t>
      </w:r>
      <w:r w:rsidRPr="00B93170">
        <w:rPr>
          <w:szCs w:val="20"/>
        </w:rPr>
        <w:t>O</w:t>
      </w:r>
      <w:r w:rsidR="00E84B8C">
        <w:rPr>
          <w:szCs w:val="20"/>
        </w:rPr>
        <w:t>pisu Przedmiotu Z</w:t>
      </w:r>
      <w:r w:rsidR="00B93170">
        <w:rPr>
          <w:szCs w:val="20"/>
        </w:rPr>
        <w:t>amówienia (załącznik nr</w:t>
      </w:r>
      <w:r w:rsidRPr="00B93170">
        <w:rPr>
          <w:szCs w:val="20"/>
        </w:rPr>
        <w:t xml:space="preserve"> 1).</w:t>
      </w:r>
    </w:p>
    <w:p w14:paraId="1FC81CD0" w14:textId="77777777" w:rsidR="006D44E2" w:rsidRPr="00B93170" w:rsidRDefault="006D44E2" w:rsidP="006E5F89">
      <w:pPr>
        <w:numPr>
          <w:ilvl w:val="0"/>
          <w:numId w:val="2"/>
        </w:numPr>
        <w:spacing w:line="276" w:lineRule="auto"/>
        <w:ind w:left="284" w:hanging="284"/>
        <w:rPr>
          <w:color w:val="000000"/>
        </w:rPr>
      </w:pPr>
      <w:r w:rsidRPr="00B93170">
        <w:rPr>
          <w:color w:val="000000"/>
        </w:rPr>
        <w:t>Zamawiający zastrzega sobie możliwość zakupu oleju opałowego w ilościach mniejszych</w:t>
      </w:r>
    </w:p>
    <w:p w14:paraId="5B0615D4" w14:textId="77777777" w:rsidR="00B93170" w:rsidRDefault="006D44E2" w:rsidP="006E5F89">
      <w:pPr>
        <w:pStyle w:val="Tekstpodstawowywcity"/>
        <w:tabs>
          <w:tab w:val="clear" w:pos="720"/>
        </w:tabs>
        <w:spacing w:line="276" w:lineRule="auto"/>
        <w:ind w:left="284" w:firstLine="0"/>
        <w:rPr>
          <w:rFonts w:ascii="Verdana" w:hAnsi="Verdana"/>
          <w:color w:val="000000"/>
          <w:sz w:val="20"/>
        </w:rPr>
      </w:pPr>
      <w:r w:rsidRPr="008763BF">
        <w:rPr>
          <w:rFonts w:ascii="Verdana" w:hAnsi="Verdana"/>
          <w:color w:val="000000"/>
          <w:sz w:val="20"/>
        </w:rPr>
        <w:t>lub więk</w:t>
      </w:r>
      <w:r>
        <w:rPr>
          <w:rFonts w:ascii="Verdana" w:hAnsi="Verdana"/>
          <w:color w:val="000000"/>
          <w:sz w:val="20"/>
        </w:rPr>
        <w:t xml:space="preserve">szych od ilości </w:t>
      </w:r>
      <w:r w:rsidR="00B93170">
        <w:rPr>
          <w:rFonts w:ascii="Verdana" w:hAnsi="Verdana"/>
          <w:color w:val="000000"/>
          <w:sz w:val="20"/>
        </w:rPr>
        <w:t>wskazanych w punkcie</w:t>
      </w:r>
      <w:r>
        <w:rPr>
          <w:rFonts w:ascii="Verdana" w:hAnsi="Verdana"/>
          <w:color w:val="000000"/>
          <w:sz w:val="20"/>
        </w:rPr>
        <w:t xml:space="preserve"> </w:t>
      </w:r>
      <w:r w:rsidRPr="005F09C7">
        <w:rPr>
          <w:rFonts w:ascii="Verdana" w:hAnsi="Verdana"/>
          <w:sz w:val="20"/>
        </w:rPr>
        <w:t xml:space="preserve">3.8 </w:t>
      </w:r>
      <w:r>
        <w:rPr>
          <w:rFonts w:ascii="Verdana" w:hAnsi="Verdana"/>
          <w:color w:val="000000"/>
          <w:sz w:val="20"/>
        </w:rPr>
        <w:t>O</w:t>
      </w:r>
      <w:r w:rsidR="00E84B8C">
        <w:rPr>
          <w:rFonts w:ascii="Verdana" w:hAnsi="Verdana"/>
          <w:color w:val="000000"/>
          <w:sz w:val="20"/>
        </w:rPr>
        <w:t>pisu Przedmiotu Z</w:t>
      </w:r>
      <w:r w:rsidR="00B93170">
        <w:rPr>
          <w:rFonts w:ascii="Verdana" w:hAnsi="Verdana"/>
          <w:color w:val="000000"/>
          <w:sz w:val="20"/>
        </w:rPr>
        <w:t>amówienia</w:t>
      </w:r>
      <w:r>
        <w:rPr>
          <w:rFonts w:ascii="Verdana" w:hAnsi="Verdana"/>
          <w:color w:val="000000"/>
          <w:sz w:val="20"/>
        </w:rPr>
        <w:t xml:space="preserve"> </w:t>
      </w:r>
      <w:r w:rsidRPr="008763BF">
        <w:rPr>
          <w:rFonts w:ascii="Verdana" w:hAnsi="Verdana"/>
          <w:color w:val="000000"/>
          <w:sz w:val="20"/>
        </w:rPr>
        <w:t>w</w:t>
      </w:r>
      <w:r w:rsidR="00B93170">
        <w:rPr>
          <w:rFonts w:ascii="Verdana" w:hAnsi="Verdana"/>
          <w:color w:val="000000"/>
          <w:sz w:val="20"/>
        </w:rPr>
        <w:t> </w:t>
      </w:r>
      <w:r w:rsidRPr="008763BF">
        <w:rPr>
          <w:rFonts w:ascii="Verdana" w:hAnsi="Verdana"/>
          <w:color w:val="000000"/>
          <w:sz w:val="20"/>
        </w:rPr>
        <w:t>zależności od potrzeb Zamawiającego i</w:t>
      </w:r>
      <w:r>
        <w:rPr>
          <w:rFonts w:ascii="Verdana" w:hAnsi="Verdana"/>
          <w:color w:val="000000"/>
          <w:sz w:val="20"/>
        </w:rPr>
        <w:t xml:space="preserve"> </w:t>
      </w:r>
      <w:r w:rsidRPr="008763BF">
        <w:rPr>
          <w:rFonts w:ascii="Verdana" w:hAnsi="Verdana"/>
          <w:color w:val="000000"/>
          <w:sz w:val="20"/>
        </w:rPr>
        <w:t>cen oleju opałowego.</w:t>
      </w:r>
    </w:p>
    <w:p w14:paraId="13803DAF" w14:textId="77777777" w:rsidR="00B93170" w:rsidRDefault="00B93170" w:rsidP="004525E0">
      <w:pPr>
        <w:pStyle w:val="Tekstpodstawowywcity"/>
        <w:tabs>
          <w:tab w:val="clear" w:pos="720"/>
        </w:tabs>
        <w:spacing w:before="240" w:line="276" w:lineRule="auto"/>
        <w:ind w:left="0" w:firstLine="0"/>
        <w:jc w:val="center"/>
        <w:rPr>
          <w:rFonts w:ascii="Verdana" w:hAnsi="Verdana"/>
          <w:b/>
          <w:color w:val="000000" w:themeColor="text1"/>
          <w:sz w:val="20"/>
        </w:rPr>
      </w:pPr>
      <w:r>
        <w:rPr>
          <w:rFonts w:ascii="Verdana" w:hAnsi="Verdana"/>
          <w:b/>
          <w:color w:val="000000" w:themeColor="text1"/>
          <w:sz w:val="20"/>
        </w:rPr>
        <w:t>§ 2.</w:t>
      </w:r>
    </w:p>
    <w:p w14:paraId="39CB29FB" w14:textId="77777777" w:rsidR="00C530A8" w:rsidRPr="00612F7D" w:rsidRDefault="00C530A8" w:rsidP="006E5F8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ind w:left="284" w:hanging="284"/>
      </w:pPr>
      <w:r w:rsidRPr="00612F7D">
        <w:t>Dostawy będą realizowane do loka</w:t>
      </w:r>
      <w:r w:rsidR="00584C03">
        <w:t>lizacji Zamawiającego wskazanej</w:t>
      </w:r>
      <w:r w:rsidR="00E84B8C">
        <w:t xml:space="preserve"> w Opisie Przedmiotu Z</w:t>
      </w:r>
      <w:r w:rsidRPr="00612F7D">
        <w:t>amówienia na podstawie pisemnych zamówień przekazywanych drogą</w:t>
      </w:r>
      <w:r w:rsidR="001C7DFD">
        <w:t xml:space="preserve"> e-mail przez osobę upoważnioną przez Zamawiającego</w:t>
      </w:r>
      <w:r w:rsidRPr="00612F7D">
        <w:t>.</w:t>
      </w:r>
    </w:p>
    <w:p w14:paraId="42165FFE" w14:textId="77777777" w:rsidR="00C530A8" w:rsidRDefault="001C7DFD" w:rsidP="006E5F8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ind w:left="284" w:hanging="284"/>
      </w:pPr>
      <w:r>
        <w:t>Osobą</w:t>
      </w:r>
      <w:r w:rsidR="00C530A8">
        <w:t xml:space="preserve"> u</w:t>
      </w:r>
      <w:r>
        <w:t>poważnioną przez Zamawiającego jest</w:t>
      </w:r>
      <w:r w:rsidR="00C530A8" w:rsidRPr="00612F7D">
        <w:t>:</w:t>
      </w:r>
    </w:p>
    <w:p w14:paraId="6F6D7CFF" w14:textId="77777777" w:rsidR="00717F40" w:rsidRPr="001C7DFD" w:rsidRDefault="00E84B8C" w:rsidP="001C7DFD">
      <w:pPr>
        <w:pStyle w:val="Akapitzlist"/>
        <w:numPr>
          <w:ilvl w:val="0"/>
          <w:numId w:val="21"/>
        </w:numPr>
        <w:tabs>
          <w:tab w:val="left" w:pos="0"/>
          <w:tab w:val="left" w:pos="284"/>
          <w:tab w:val="left" w:pos="360"/>
        </w:tabs>
        <w:spacing w:line="276" w:lineRule="auto"/>
        <w:ind w:left="567" w:hanging="283"/>
        <w:rPr>
          <w:rStyle w:val="Hipercze"/>
          <w:rFonts w:cs="Tahoma"/>
          <w:color w:val="auto"/>
          <w:u w:val="none"/>
        </w:rPr>
      </w:pPr>
      <w:r>
        <w:rPr>
          <w:rFonts w:cs="Tahoma"/>
          <w:b/>
        </w:rPr>
        <w:t>Mateusz Wilczko</w:t>
      </w:r>
      <w:r w:rsidR="00C530A8" w:rsidRPr="001C7DFD">
        <w:rPr>
          <w:rFonts w:cs="Tahoma"/>
          <w:b/>
        </w:rPr>
        <w:t>,</w:t>
      </w:r>
      <w:r w:rsidR="00C530A8" w:rsidRPr="001C7DFD">
        <w:rPr>
          <w:b/>
        </w:rPr>
        <w:t xml:space="preserve"> </w:t>
      </w:r>
      <w:r w:rsidR="001C7DFD" w:rsidRPr="001C7DFD">
        <w:rPr>
          <w:rFonts w:cs="Tahoma"/>
          <w:b/>
        </w:rPr>
        <w:t>tel.: (85</w:t>
      </w:r>
      <w:r w:rsidR="00C530A8" w:rsidRPr="001C7DFD">
        <w:rPr>
          <w:rFonts w:cs="Tahoma"/>
          <w:b/>
        </w:rPr>
        <w:t>)</w:t>
      </w:r>
      <w:r>
        <w:rPr>
          <w:rFonts w:cs="Tahoma"/>
          <w:b/>
        </w:rPr>
        <w:t xml:space="preserve"> 664-58-13</w:t>
      </w:r>
      <w:r w:rsidR="00717F40" w:rsidRPr="001C7DFD">
        <w:rPr>
          <w:rFonts w:cs="Tahoma"/>
        </w:rPr>
        <w:t xml:space="preserve">, </w:t>
      </w:r>
      <w:r w:rsidR="00C530A8" w:rsidRPr="001C7DFD">
        <w:rPr>
          <w:rFonts w:cs="Tahoma"/>
        </w:rPr>
        <w:t>e</w:t>
      </w:r>
      <w:r w:rsidR="00717F40" w:rsidRPr="001C7DFD">
        <w:rPr>
          <w:rFonts w:cs="Tahoma"/>
        </w:rPr>
        <w:t>-</w:t>
      </w:r>
      <w:r w:rsidR="00C530A8" w:rsidRPr="001C7DFD">
        <w:rPr>
          <w:rFonts w:cs="Tahoma"/>
        </w:rPr>
        <w:t xml:space="preserve">mail: </w:t>
      </w:r>
      <w:hyperlink r:id="rId7" w:history="1">
        <w:r w:rsidRPr="003D0EC4">
          <w:rPr>
            <w:rStyle w:val="Hipercze"/>
            <w:rFonts w:cs="Tahoma"/>
          </w:rPr>
          <w:t>mwilczko@gddkia.gov.pl</w:t>
        </w:r>
      </w:hyperlink>
      <w:r w:rsidR="001C7DFD" w:rsidRPr="001C7DFD">
        <w:rPr>
          <w:rFonts w:cs="Tahoma"/>
        </w:rPr>
        <w:t>.</w:t>
      </w:r>
    </w:p>
    <w:p w14:paraId="566127CA" w14:textId="77777777" w:rsidR="00FB7906" w:rsidRDefault="00C530A8" w:rsidP="006E5F89">
      <w:pPr>
        <w:pStyle w:val="Akapitzlist"/>
        <w:numPr>
          <w:ilvl w:val="0"/>
          <w:numId w:val="5"/>
        </w:numPr>
        <w:spacing w:line="276" w:lineRule="auto"/>
        <w:ind w:left="284" w:hanging="284"/>
      </w:pPr>
      <w:r w:rsidRPr="008763BF">
        <w:lastRenderedPageBreak/>
        <w:t>W zamówieniu będzie określona ilość</w:t>
      </w:r>
      <w:r w:rsidR="001C7DFD">
        <w:t xml:space="preserve"> zamawianego</w:t>
      </w:r>
      <w:r w:rsidRPr="008763BF">
        <w:t xml:space="preserve"> oleju opałowego, </w:t>
      </w:r>
      <w:r w:rsidR="001C7DFD">
        <w:t xml:space="preserve">imię i </w:t>
      </w:r>
      <w:r w:rsidRPr="008763BF">
        <w:t>nazwisko osoby składającej zamówi</w:t>
      </w:r>
      <w:r w:rsidR="001C7DFD">
        <w:t>enie, numer jej telefonu oraz</w:t>
      </w:r>
      <w:r>
        <w:t xml:space="preserve"> e-mail</w:t>
      </w:r>
      <w:r w:rsidR="00FB7906">
        <w:t>.</w:t>
      </w:r>
    </w:p>
    <w:p w14:paraId="6840529D" w14:textId="25FEA86F" w:rsidR="00FB7906" w:rsidRDefault="00C530A8" w:rsidP="006E5F89">
      <w:pPr>
        <w:pStyle w:val="Akapitzlist"/>
        <w:numPr>
          <w:ilvl w:val="0"/>
          <w:numId w:val="5"/>
        </w:numPr>
        <w:spacing w:line="276" w:lineRule="auto"/>
        <w:ind w:left="284" w:hanging="284"/>
      </w:pPr>
      <w:r w:rsidRPr="008763BF">
        <w:t>Wykonawca dostar</w:t>
      </w:r>
      <w:r>
        <w:t>czy</w:t>
      </w:r>
      <w:r w:rsidR="00584C03">
        <w:t xml:space="preserve"> olej opałowy w terminie do 3</w:t>
      </w:r>
      <w:r w:rsidRPr="008763BF">
        <w:t xml:space="preserve"> dni roboczych od</w:t>
      </w:r>
      <w:r w:rsidR="006761CA">
        <w:t xml:space="preserve"> dnia </w:t>
      </w:r>
      <w:r w:rsidRPr="008763BF">
        <w:t>otrzym</w:t>
      </w:r>
      <w:r>
        <w:t xml:space="preserve">ania zamówienia, w godzinach </w:t>
      </w:r>
      <w:r w:rsidR="00363523">
        <w:t>8</w:t>
      </w:r>
      <w:r>
        <w:t>:0</w:t>
      </w:r>
      <w:r w:rsidR="003B0AEB">
        <w:t xml:space="preserve">0 – </w:t>
      </w:r>
      <w:r w:rsidR="00FB7906">
        <w:t>1</w:t>
      </w:r>
      <w:r w:rsidR="00363523">
        <w:t>4</w:t>
      </w:r>
      <w:r w:rsidR="00FB7906">
        <w:t>:00, na własny koszt.</w:t>
      </w:r>
      <w:r w:rsidR="00775D39">
        <w:t xml:space="preserve"> Za dzień roboczy uważa się dzień od poniedziałku do piątku, z wyłączeniem sobót i dni ustawowo wolnych od pracy.</w:t>
      </w:r>
    </w:p>
    <w:p w14:paraId="06AE2FE6" w14:textId="77777777" w:rsidR="00FB7906" w:rsidRDefault="00C530A8" w:rsidP="006E5F89">
      <w:pPr>
        <w:pStyle w:val="Akapitzlist"/>
        <w:numPr>
          <w:ilvl w:val="0"/>
          <w:numId w:val="5"/>
        </w:numPr>
        <w:spacing w:line="276" w:lineRule="auto"/>
        <w:ind w:left="284" w:hanging="284"/>
      </w:pPr>
      <w:r w:rsidRPr="008763BF">
        <w:t>Wykonawca powiadomi Zamawiającego z co najmniej 1-dniowym wyprzedzeniem o</w:t>
      </w:r>
      <w:r w:rsidR="003B0AEB">
        <w:t> </w:t>
      </w:r>
      <w:r w:rsidRPr="008763BF">
        <w:t xml:space="preserve">terminie dostawy pod numerem telefonu lub </w:t>
      </w:r>
      <w:r>
        <w:t>na adres e-mail podany</w:t>
      </w:r>
      <w:r w:rsidR="003B0AEB">
        <w:t xml:space="preserve"> w zamówieniu.</w:t>
      </w:r>
    </w:p>
    <w:p w14:paraId="63703C61" w14:textId="77777777" w:rsidR="00FB7906" w:rsidRDefault="00C530A8" w:rsidP="006E5F89">
      <w:pPr>
        <w:pStyle w:val="Akapitzlist"/>
        <w:numPr>
          <w:ilvl w:val="0"/>
          <w:numId w:val="5"/>
        </w:numPr>
        <w:spacing w:line="276" w:lineRule="auto"/>
        <w:ind w:left="284" w:hanging="284"/>
      </w:pPr>
      <w:r w:rsidRPr="008763BF">
        <w:t>Dowodem zrealizowania każdej dostawy będzie pisemne potwierdzenie dostawy, dokonane przez upoważnionego pracownika Zamawiającego po sprawdzeniu ilości i</w:t>
      </w:r>
      <w:r w:rsidR="006A3735">
        <w:t> </w:t>
      </w:r>
      <w:r w:rsidRPr="008763BF">
        <w:t>rodzaju</w:t>
      </w:r>
      <w:r w:rsidR="00FB7906">
        <w:t xml:space="preserve"> dostarczonego oleju opałowego.</w:t>
      </w:r>
    </w:p>
    <w:p w14:paraId="63C94D6C" w14:textId="77777777" w:rsidR="00C530A8" w:rsidRPr="008763BF" w:rsidRDefault="00C530A8" w:rsidP="001D2654">
      <w:pPr>
        <w:pStyle w:val="Akapitzlist"/>
        <w:numPr>
          <w:ilvl w:val="0"/>
          <w:numId w:val="5"/>
        </w:numPr>
        <w:spacing w:after="240" w:line="276" w:lineRule="auto"/>
        <w:ind w:left="284" w:hanging="284"/>
      </w:pPr>
      <w:r w:rsidRPr="008763BF">
        <w:t>Odbiór oleju odbywać się będzie na podstawie wskazań zalegalizowanych przyrządów pomiarowych cysterny Wykonawcy i kopii świadectwa jak</w:t>
      </w:r>
      <w:r>
        <w:t>ości, o którym mowa w</w:t>
      </w:r>
      <w:r w:rsidRPr="008763BF">
        <w:t xml:space="preserve"> </w:t>
      </w:r>
      <w:r w:rsidR="001D2654" w:rsidRPr="001D2654">
        <w:t>§ 4</w:t>
      </w:r>
      <w:r w:rsidRPr="001D2654">
        <w:t xml:space="preserve"> ust. 1</w:t>
      </w:r>
      <w:r w:rsidRPr="008763BF">
        <w:t>.</w:t>
      </w:r>
    </w:p>
    <w:p w14:paraId="3CAC0F90" w14:textId="77777777" w:rsidR="00CA0BF6" w:rsidRPr="007F0E29" w:rsidRDefault="006A3735" w:rsidP="006E5F89">
      <w:pPr>
        <w:spacing w:line="276" w:lineRule="auto"/>
        <w:jc w:val="center"/>
        <w:rPr>
          <w:b/>
        </w:rPr>
      </w:pPr>
      <w:r w:rsidRPr="007F0E29">
        <w:rPr>
          <w:b/>
        </w:rPr>
        <w:t>§ 3.</w:t>
      </w:r>
    </w:p>
    <w:p w14:paraId="2FDDCD4C" w14:textId="77777777" w:rsidR="006A3735" w:rsidRDefault="00CA0BF6" w:rsidP="006E5F89">
      <w:pPr>
        <w:spacing w:line="276" w:lineRule="auto"/>
        <w:rPr>
          <w:rFonts w:cs="TTE1C778F0t00"/>
        </w:rPr>
      </w:pPr>
      <w:r w:rsidRPr="009A6390">
        <w:rPr>
          <w:rFonts w:cs="TTE1C778F0t00"/>
        </w:rPr>
        <w:t>Olej opałowy musi spełniać wymagania jakościowe okre</w:t>
      </w:r>
      <w:r>
        <w:rPr>
          <w:rFonts w:cs="TTE1C778F0t00"/>
        </w:rPr>
        <w:t>ślone Polską Normą</w:t>
      </w:r>
      <w:r w:rsidRPr="009A6390">
        <w:rPr>
          <w:rFonts w:cs="TTE1C778F0t00"/>
        </w:rPr>
        <w:t xml:space="preserve"> (PN-C-96024) „Przetwory naftowe. Oleje Opałowe w zakresie oleju opałowego lekkiego gatunek L-1</w:t>
      </w:r>
      <w:r w:rsidR="007F0E29">
        <w:rPr>
          <w:rFonts w:cs="TTE1C778F0t00"/>
        </w:rPr>
        <w:t>” oraz</w:t>
      </w:r>
      <w:r w:rsidR="001D2654">
        <w:rPr>
          <w:rFonts w:cs="TTE1C778F0t00"/>
        </w:rPr>
        <w:t> </w:t>
      </w:r>
      <w:r w:rsidR="007F0E29">
        <w:rPr>
          <w:rFonts w:cs="TTE1C778F0t00"/>
        </w:rPr>
        <w:t>R</w:t>
      </w:r>
      <w:r w:rsidRPr="009A6390">
        <w:rPr>
          <w:rFonts w:cs="TTE1C778F0t00"/>
        </w:rPr>
        <w:t>ozporzą</w:t>
      </w:r>
      <w:r w:rsidR="007F0E29">
        <w:rPr>
          <w:rFonts w:cs="TTE1C778F0t00"/>
        </w:rPr>
        <w:t xml:space="preserve">dzenia Ministra Energii z dnia </w:t>
      </w:r>
      <w:r w:rsidRPr="009A6390">
        <w:rPr>
          <w:rFonts w:cs="TTE1C778F0t00"/>
        </w:rPr>
        <w:t>1 grudnia 2016</w:t>
      </w:r>
      <w:r w:rsidR="007F0E29">
        <w:rPr>
          <w:rFonts w:cs="TTE1C778F0t00"/>
        </w:rPr>
        <w:t xml:space="preserve"> </w:t>
      </w:r>
      <w:r w:rsidRPr="009A6390">
        <w:rPr>
          <w:rFonts w:cs="TTE1C778F0t00"/>
        </w:rPr>
        <w:t>r. w sprawie wymagań jakościowych dotyczących zawartości siarki dla olejów oraz rodzajów instalacji i warunków w których będą stosowane ciężkie oleje opałowe (Dz. U. z 2016</w:t>
      </w:r>
      <w:r w:rsidR="007F0E29">
        <w:rPr>
          <w:rFonts w:cs="TTE1C778F0t00"/>
        </w:rPr>
        <w:t xml:space="preserve"> r.,</w:t>
      </w:r>
      <w:r w:rsidRPr="009A6390">
        <w:rPr>
          <w:rFonts w:cs="TTE1C778F0t00"/>
        </w:rPr>
        <w:t xml:space="preserve"> poz. 2008) i</w:t>
      </w:r>
      <w:r w:rsidR="001D2654">
        <w:rPr>
          <w:rFonts w:cs="TTE1C778F0t00"/>
        </w:rPr>
        <w:t> </w:t>
      </w:r>
      <w:r w:rsidRPr="009A6390">
        <w:rPr>
          <w:rFonts w:cs="TTE1C778F0t00"/>
        </w:rPr>
        <w:t>charakteryzować się następującymi parametrami: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837"/>
      </w:tblGrid>
      <w:tr w:rsidR="00CA0BF6" w14:paraId="1A8F13A2" w14:textId="77777777" w:rsidTr="001D2654">
        <w:trPr>
          <w:jc w:val="center"/>
        </w:trPr>
        <w:tc>
          <w:tcPr>
            <w:tcW w:w="3969" w:type="dxa"/>
            <w:vAlign w:val="center"/>
          </w:tcPr>
          <w:p w14:paraId="6B19A91C" w14:textId="77777777" w:rsidR="00CA0BF6" w:rsidRPr="002753D0" w:rsidRDefault="00CA0BF6" w:rsidP="001D2654">
            <w:pPr>
              <w:spacing w:line="276" w:lineRule="auto"/>
              <w:jc w:val="center"/>
            </w:pPr>
            <w:r>
              <w:t>gęstość w temp. 15</w:t>
            </w:r>
            <w:r w:rsidRPr="00CA0BF6">
              <w:rPr>
                <w:rFonts w:cs="TTE1C778F0t00"/>
                <w:szCs w:val="20"/>
                <w:vertAlign w:val="superscript"/>
              </w:rPr>
              <w:t>o</w:t>
            </w:r>
            <w:r w:rsidRPr="00CA0BF6">
              <w:rPr>
                <w:rFonts w:cs="TTE1C778F0t00"/>
                <w:szCs w:val="20"/>
              </w:rPr>
              <w:t>C</w:t>
            </w:r>
          </w:p>
        </w:tc>
        <w:tc>
          <w:tcPr>
            <w:tcW w:w="1837" w:type="dxa"/>
            <w:vAlign w:val="center"/>
          </w:tcPr>
          <w:p w14:paraId="52798278" w14:textId="77777777" w:rsidR="00CA0BF6" w:rsidRPr="002753D0" w:rsidRDefault="00CA0BF6" w:rsidP="001D2654">
            <w:pPr>
              <w:spacing w:line="276" w:lineRule="auto"/>
              <w:jc w:val="center"/>
            </w:pPr>
            <w:r>
              <w:t xml:space="preserve">max. 860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kg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oMath>
          </w:p>
        </w:tc>
      </w:tr>
      <w:tr w:rsidR="00CA0BF6" w14:paraId="4435CC33" w14:textId="77777777" w:rsidTr="001D2654">
        <w:trPr>
          <w:jc w:val="center"/>
        </w:trPr>
        <w:tc>
          <w:tcPr>
            <w:tcW w:w="3969" w:type="dxa"/>
            <w:vAlign w:val="center"/>
          </w:tcPr>
          <w:p w14:paraId="7DF0DFC0" w14:textId="77777777" w:rsidR="00CA0BF6" w:rsidRDefault="00CA0BF6" w:rsidP="001D2654">
            <w:pPr>
              <w:spacing w:line="276" w:lineRule="auto"/>
              <w:jc w:val="center"/>
            </w:pPr>
            <w:r>
              <w:t>wartość opałowa</w:t>
            </w:r>
          </w:p>
        </w:tc>
        <w:tc>
          <w:tcPr>
            <w:tcW w:w="1837" w:type="dxa"/>
            <w:vAlign w:val="center"/>
          </w:tcPr>
          <w:p w14:paraId="1CC4C7E8" w14:textId="77777777" w:rsidR="00CA0BF6" w:rsidRDefault="00CA0BF6" w:rsidP="001D2654">
            <w:pPr>
              <w:spacing w:line="276" w:lineRule="auto"/>
              <w:jc w:val="center"/>
            </w:pPr>
            <w:r>
              <w:t xml:space="preserve">min. 42,6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MJ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kg</m:t>
                  </m:r>
                </m:den>
              </m:f>
            </m:oMath>
          </w:p>
        </w:tc>
      </w:tr>
      <w:tr w:rsidR="00CA0BF6" w14:paraId="68D712F0" w14:textId="77777777" w:rsidTr="001D2654">
        <w:trPr>
          <w:jc w:val="center"/>
        </w:trPr>
        <w:tc>
          <w:tcPr>
            <w:tcW w:w="3969" w:type="dxa"/>
            <w:vAlign w:val="center"/>
          </w:tcPr>
          <w:p w14:paraId="5EE78DDA" w14:textId="77777777" w:rsidR="00CA0BF6" w:rsidRDefault="00CA0BF6" w:rsidP="001D2654">
            <w:pPr>
              <w:spacing w:line="276" w:lineRule="auto"/>
              <w:jc w:val="center"/>
            </w:pPr>
            <w:r>
              <w:t>temp. zapłonu</w:t>
            </w:r>
          </w:p>
        </w:tc>
        <w:tc>
          <w:tcPr>
            <w:tcW w:w="1837" w:type="dxa"/>
            <w:vAlign w:val="center"/>
          </w:tcPr>
          <w:p w14:paraId="7439CF6A" w14:textId="77777777" w:rsidR="00CA0BF6" w:rsidRPr="002753D0" w:rsidRDefault="00CA0BF6" w:rsidP="001D2654">
            <w:pPr>
              <w:spacing w:line="276" w:lineRule="auto"/>
              <w:jc w:val="center"/>
            </w:pPr>
            <w:r>
              <w:t>min. 56</w:t>
            </w:r>
            <w:r w:rsidRPr="004143FF">
              <w:rPr>
                <w:rFonts w:cs="TTE1C778F0t00"/>
                <w:szCs w:val="20"/>
                <w:vertAlign w:val="superscript"/>
              </w:rPr>
              <w:t>o</w:t>
            </w:r>
            <w:r>
              <w:rPr>
                <w:rFonts w:cs="TTE1C778F0t00"/>
                <w:szCs w:val="20"/>
              </w:rPr>
              <w:t>C</w:t>
            </w:r>
          </w:p>
        </w:tc>
      </w:tr>
      <w:tr w:rsidR="00CA0BF6" w14:paraId="3ADE146F" w14:textId="77777777" w:rsidTr="001D2654">
        <w:trPr>
          <w:jc w:val="center"/>
        </w:trPr>
        <w:tc>
          <w:tcPr>
            <w:tcW w:w="3969" w:type="dxa"/>
            <w:vAlign w:val="center"/>
          </w:tcPr>
          <w:p w14:paraId="1DFE5DBA" w14:textId="77777777" w:rsidR="00CA0BF6" w:rsidRDefault="00CA0BF6" w:rsidP="001D2654">
            <w:pPr>
              <w:spacing w:line="276" w:lineRule="auto"/>
              <w:jc w:val="center"/>
            </w:pPr>
            <w:r>
              <w:t>zawartość siarki</w:t>
            </w:r>
          </w:p>
        </w:tc>
        <w:tc>
          <w:tcPr>
            <w:tcW w:w="1837" w:type="dxa"/>
            <w:vAlign w:val="center"/>
          </w:tcPr>
          <w:p w14:paraId="425E688F" w14:textId="77777777" w:rsidR="00CA0BF6" w:rsidRDefault="00CA0BF6" w:rsidP="001D2654">
            <w:pPr>
              <w:spacing w:line="276" w:lineRule="auto"/>
              <w:jc w:val="center"/>
            </w:pPr>
            <w:r>
              <w:t xml:space="preserve">max. 0,10 %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den>
              </m:f>
            </m:oMath>
          </w:p>
        </w:tc>
      </w:tr>
      <w:tr w:rsidR="00CA0BF6" w14:paraId="40D2C731" w14:textId="77777777" w:rsidTr="001D2654">
        <w:trPr>
          <w:jc w:val="center"/>
        </w:trPr>
        <w:tc>
          <w:tcPr>
            <w:tcW w:w="3969" w:type="dxa"/>
            <w:vAlign w:val="center"/>
          </w:tcPr>
          <w:p w14:paraId="74C2C209" w14:textId="77777777" w:rsidR="00CA0BF6" w:rsidRPr="00DC07FF" w:rsidRDefault="00CA0BF6" w:rsidP="001D2654">
            <w:pPr>
              <w:spacing w:line="276" w:lineRule="auto"/>
              <w:jc w:val="center"/>
            </w:pPr>
            <w:r>
              <w:t>lepkość kinematyczna w temp. 20</w:t>
            </w:r>
            <w:r w:rsidRPr="004143FF">
              <w:rPr>
                <w:rFonts w:cs="TTE1C778F0t00"/>
                <w:szCs w:val="20"/>
                <w:vertAlign w:val="superscript"/>
              </w:rPr>
              <w:t>o</w:t>
            </w:r>
            <w:r>
              <w:rPr>
                <w:rFonts w:cs="TTE1C778F0t00"/>
                <w:szCs w:val="20"/>
              </w:rPr>
              <w:t>C</w:t>
            </w:r>
          </w:p>
        </w:tc>
        <w:tc>
          <w:tcPr>
            <w:tcW w:w="1837" w:type="dxa"/>
            <w:vAlign w:val="center"/>
          </w:tcPr>
          <w:p w14:paraId="6E9AB9B2" w14:textId="77777777" w:rsidR="00CA0BF6" w:rsidRPr="00DC07FF" w:rsidRDefault="00CA0BF6" w:rsidP="001D2654">
            <w:pPr>
              <w:spacing w:line="276" w:lineRule="auto"/>
              <w:jc w:val="center"/>
            </w:pPr>
            <w:r>
              <w:t xml:space="preserve">max. 6,00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den>
              </m:f>
            </m:oMath>
          </w:p>
        </w:tc>
      </w:tr>
      <w:tr w:rsidR="00CA0BF6" w14:paraId="44E1F6CB" w14:textId="77777777" w:rsidTr="001D2654">
        <w:trPr>
          <w:jc w:val="center"/>
        </w:trPr>
        <w:tc>
          <w:tcPr>
            <w:tcW w:w="3969" w:type="dxa"/>
            <w:vAlign w:val="center"/>
          </w:tcPr>
          <w:p w14:paraId="7130816F" w14:textId="77777777" w:rsidR="00CA0BF6" w:rsidRDefault="00CA0BF6" w:rsidP="001D2654">
            <w:pPr>
              <w:spacing w:line="276" w:lineRule="auto"/>
              <w:jc w:val="center"/>
            </w:pPr>
            <w:r>
              <w:t>zawartość zanieczyszczeń stałych</w:t>
            </w:r>
          </w:p>
        </w:tc>
        <w:tc>
          <w:tcPr>
            <w:tcW w:w="1837" w:type="dxa"/>
            <w:vAlign w:val="center"/>
          </w:tcPr>
          <w:p w14:paraId="6CE268F9" w14:textId="77777777" w:rsidR="00CA0BF6" w:rsidRDefault="00CA0BF6" w:rsidP="001D2654">
            <w:pPr>
              <w:spacing w:line="276" w:lineRule="auto"/>
              <w:jc w:val="center"/>
            </w:pPr>
            <w:r>
              <w:t xml:space="preserve">max. 24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mg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kg</m:t>
                  </m:r>
                </m:den>
              </m:f>
            </m:oMath>
          </w:p>
        </w:tc>
      </w:tr>
      <w:tr w:rsidR="00CA0BF6" w14:paraId="2CAF8D25" w14:textId="77777777" w:rsidTr="001D2654">
        <w:trPr>
          <w:jc w:val="center"/>
        </w:trPr>
        <w:tc>
          <w:tcPr>
            <w:tcW w:w="3969" w:type="dxa"/>
            <w:vAlign w:val="center"/>
          </w:tcPr>
          <w:p w14:paraId="2BC59799" w14:textId="77777777" w:rsidR="00CA0BF6" w:rsidRDefault="00CA0BF6" w:rsidP="001D2654">
            <w:pPr>
              <w:spacing w:line="276" w:lineRule="auto"/>
              <w:jc w:val="center"/>
            </w:pPr>
            <w:r>
              <w:t>zawartość wody</w:t>
            </w:r>
          </w:p>
        </w:tc>
        <w:tc>
          <w:tcPr>
            <w:tcW w:w="1837" w:type="dxa"/>
            <w:vAlign w:val="center"/>
          </w:tcPr>
          <w:p w14:paraId="565597DB" w14:textId="77777777" w:rsidR="00CA0BF6" w:rsidRDefault="00CA0BF6" w:rsidP="001D2654">
            <w:pPr>
              <w:spacing w:line="276" w:lineRule="auto"/>
              <w:jc w:val="center"/>
            </w:pPr>
            <w:r>
              <w:t xml:space="preserve">max. 200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mg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kg</m:t>
                  </m:r>
                </m:den>
              </m:f>
            </m:oMath>
          </w:p>
        </w:tc>
      </w:tr>
      <w:tr w:rsidR="00CA0BF6" w14:paraId="0D80BDD8" w14:textId="77777777" w:rsidTr="001D2654">
        <w:trPr>
          <w:jc w:val="center"/>
        </w:trPr>
        <w:tc>
          <w:tcPr>
            <w:tcW w:w="3969" w:type="dxa"/>
            <w:vAlign w:val="center"/>
          </w:tcPr>
          <w:p w14:paraId="65C67D16" w14:textId="77777777" w:rsidR="00CA0BF6" w:rsidRDefault="00CA0BF6" w:rsidP="001D2654">
            <w:pPr>
              <w:spacing w:line="276" w:lineRule="auto"/>
              <w:jc w:val="center"/>
            </w:pPr>
            <w:r>
              <w:t>barwa</w:t>
            </w:r>
          </w:p>
        </w:tc>
        <w:tc>
          <w:tcPr>
            <w:tcW w:w="1837" w:type="dxa"/>
            <w:vAlign w:val="center"/>
          </w:tcPr>
          <w:p w14:paraId="0AB99B1F" w14:textId="77777777" w:rsidR="00CA0BF6" w:rsidRDefault="00CA0BF6" w:rsidP="001D2654">
            <w:pPr>
              <w:spacing w:line="276" w:lineRule="auto"/>
              <w:jc w:val="center"/>
            </w:pPr>
            <w:r>
              <w:t>czerwona</w:t>
            </w:r>
            <w:r>
              <w:rPr>
                <w:rStyle w:val="Odwoanieprzypisudolnego"/>
              </w:rPr>
              <w:footnoteReference w:id="1"/>
            </w:r>
          </w:p>
        </w:tc>
      </w:tr>
    </w:tbl>
    <w:p w14:paraId="1EFFC92F" w14:textId="77777777" w:rsidR="006D44E2" w:rsidRPr="0030724C" w:rsidRDefault="0030724C" w:rsidP="001D2654">
      <w:pPr>
        <w:spacing w:before="240" w:line="276" w:lineRule="auto"/>
        <w:jc w:val="center"/>
        <w:rPr>
          <w:b/>
        </w:rPr>
      </w:pPr>
      <w:r w:rsidRPr="0030724C">
        <w:rPr>
          <w:b/>
        </w:rPr>
        <w:t>§ 4.</w:t>
      </w:r>
    </w:p>
    <w:p w14:paraId="55D5CF03" w14:textId="4F59A565" w:rsidR="006110D9" w:rsidRDefault="0003520D" w:rsidP="006E5F89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ind w:left="284" w:hanging="284"/>
      </w:pPr>
      <w:r w:rsidRPr="008763BF">
        <w:t xml:space="preserve">Wykonawca gwarantuje stałą, dobrą jakość oleju opałowego, </w:t>
      </w:r>
      <w:r>
        <w:t>o</w:t>
      </w:r>
      <w:r w:rsidR="006110D9">
        <w:t> </w:t>
      </w:r>
      <w:r>
        <w:t xml:space="preserve">parametrach </w:t>
      </w:r>
      <w:r w:rsidR="00A8395E">
        <w:t xml:space="preserve">nie gorszych, niż </w:t>
      </w:r>
      <w:r>
        <w:t>wskazan</w:t>
      </w:r>
      <w:r w:rsidR="00A8395E">
        <w:t>e</w:t>
      </w:r>
      <w:r>
        <w:t xml:space="preserve"> w § 3.</w:t>
      </w:r>
      <w:r w:rsidRPr="008763BF">
        <w:t xml:space="preserve"> Jakość każdej dostawy będzie potwierdzana przez Wykonawcę kopią świadectwa jakości wystawioną przez producenta oleju.</w:t>
      </w:r>
    </w:p>
    <w:p w14:paraId="0673961D" w14:textId="77777777" w:rsidR="006110D9" w:rsidRDefault="0003520D" w:rsidP="006E5F89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ind w:left="284" w:hanging="284"/>
      </w:pPr>
      <w:r>
        <w:t>W przypadku wątpliwości co do jakości dostarczonego oleju opałowego – Zamawiający zastrzega sobie prawo pobrania w obecności osoby, która dostarczyła produkt, próbki oleju opałowego i skierowania jej do badania do wybranego przez siebie laboratorium na koszt Wykonawcy.</w:t>
      </w:r>
    </w:p>
    <w:p w14:paraId="1B5278DB" w14:textId="77777777" w:rsidR="006110D9" w:rsidRDefault="0003520D" w:rsidP="006E5F89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ind w:left="284" w:hanging="284"/>
      </w:pPr>
      <w:r w:rsidRPr="008763BF">
        <w:t>W przypadku stwierdzenia wad jakościowych oleju Zamawiający niezwłocznie powiadomi Wykonawcę o tym fakcie, co będzie równoz</w:t>
      </w:r>
      <w:r w:rsidR="006110D9">
        <w:t>naczne ze złożeniem reklamacji.</w:t>
      </w:r>
    </w:p>
    <w:p w14:paraId="45F32461" w14:textId="77777777" w:rsidR="006110D9" w:rsidRDefault="0003520D" w:rsidP="006E5F89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ind w:left="284" w:hanging="284"/>
      </w:pPr>
      <w:r w:rsidRPr="006110D9">
        <w:t>Wykonawca zobowiązuje się do niezwłocznego rozpatrzenia reklamacji i uwzględ</w:t>
      </w:r>
      <w:r w:rsidR="006E6CDB" w:rsidRPr="006110D9">
        <w:t>nienia uzasadnionej reklamacji.</w:t>
      </w:r>
    </w:p>
    <w:p w14:paraId="1BC76745" w14:textId="77777777" w:rsidR="006110D9" w:rsidRDefault="0003520D" w:rsidP="006E5F89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ind w:left="284" w:hanging="284"/>
      </w:pPr>
      <w:r w:rsidRPr="006110D9">
        <w:t>Wykonawca pokrywa straty Zamawiającego z tytułu obniżonej wartości opałowej oleju, bądź uszkodzeń urządzeń kotłowni spowodowanych paliwem o nieodpowiednich parametrach.</w:t>
      </w:r>
    </w:p>
    <w:p w14:paraId="4BD1873A" w14:textId="01BB4CFF" w:rsidR="0003520D" w:rsidRPr="006110D9" w:rsidRDefault="0003520D" w:rsidP="006A00C2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240" w:line="276" w:lineRule="auto"/>
        <w:ind w:left="284" w:hanging="284"/>
      </w:pPr>
      <w:r w:rsidRPr="006110D9">
        <w:lastRenderedPageBreak/>
        <w:t xml:space="preserve">Wykonawca odpowiada za ewentualne straty materialne powstałe u Zamawiającego wynikające </w:t>
      </w:r>
      <w:r w:rsidRPr="004525E0">
        <w:t>z</w:t>
      </w:r>
      <w:r w:rsidR="00233C01" w:rsidRPr="004525E0">
        <w:t>e</w:t>
      </w:r>
      <w:r w:rsidRPr="004525E0">
        <w:t xml:space="preserve"> </w:t>
      </w:r>
      <w:r w:rsidR="004525E0" w:rsidRPr="004525E0">
        <w:t>zwłoki w</w:t>
      </w:r>
      <w:r w:rsidR="00233C01" w:rsidRPr="004525E0">
        <w:t xml:space="preserve"> dostawie</w:t>
      </w:r>
      <w:r w:rsidRPr="004525E0">
        <w:t xml:space="preserve"> </w:t>
      </w:r>
      <w:r w:rsidRPr="006110D9">
        <w:t>oleju w stosunku do terminów ustalonych w § 2 ust</w:t>
      </w:r>
      <w:r w:rsidR="006110D9" w:rsidRPr="006110D9">
        <w:t>.</w:t>
      </w:r>
      <w:r w:rsidRPr="006110D9">
        <w:t xml:space="preserve"> 4 </w:t>
      </w:r>
      <w:r w:rsidR="00363523">
        <w:t>U</w:t>
      </w:r>
      <w:r w:rsidRPr="006110D9">
        <w:t>mowy.</w:t>
      </w:r>
    </w:p>
    <w:p w14:paraId="403D88A6" w14:textId="77777777" w:rsidR="0030724C" w:rsidRDefault="00943C22" w:rsidP="006E5F89">
      <w:pPr>
        <w:spacing w:line="276" w:lineRule="auto"/>
        <w:jc w:val="center"/>
        <w:rPr>
          <w:b/>
        </w:rPr>
      </w:pPr>
      <w:r w:rsidRPr="0030724C">
        <w:rPr>
          <w:b/>
        </w:rPr>
        <w:t>§</w:t>
      </w:r>
      <w:r>
        <w:rPr>
          <w:b/>
        </w:rPr>
        <w:t xml:space="preserve"> 5.</w:t>
      </w:r>
    </w:p>
    <w:p w14:paraId="13B01436" w14:textId="1FE59F32" w:rsidR="005417DD" w:rsidRDefault="003C08C4" w:rsidP="006E5F89">
      <w:pPr>
        <w:pStyle w:val="Akapitzlist"/>
        <w:numPr>
          <w:ilvl w:val="0"/>
          <w:numId w:val="10"/>
        </w:numPr>
        <w:tabs>
          <w:tab w:val="left" w:pos="8295"/>
        </w:tabs>
        <w:spacing w:line="276" w:lineRule="auto"/>
        <w:ind w:left="284" w:hanging="284"/>
        <w:rPr>
          <w:bCs/>
          <w:color w:val="000000"/>
        </w:rPr>
      </w:pPr>
      <w:r w:rsidRPr="005417DD">
        <w:rPr>
          <w:bCs/>
          <w:color w:val="000000"/>
        </w:rPr>
        <w:t xml:space="preserve">Wynagrodzenie Wykonawcy za wykonanie przedmiotu </w:t>
      </w:r>
      <w:r w:rsidR="00643F10">
        <w:rPr>
          <w:bCs/>
          <w:color w:val="000000"/>
        </w:rPr>
        <w:t>U</w:t>
      </w:r>
      <w:r w:rsidRPr="005417DD">
        <w:rPr>
          <w:bCs/>
          <w:color w:val="000000"/>
        </w:rPr>
        <w:t>mowy ustala się na kwotę netto</w:t>
      </w:r>
      <w:r w:rsidR="00F72CAF" w:rsidRPr="005417DD">
        <w:rPr>
          <w:bCs/>
          <w:color w:val="000000"/>
        </w:rPr>
        <w:t xml:space="preserve"> </w:t>
      </w:r>
      <w:r w:rsidR="00D27B01">
        <w:rPr>
          <w:bCs/>
          <w:color w:val="000000"/>
        </w:rPr>
        <w:t>………………………</w:t>
      </w:r>
      <w:r w:rsidR="00F72CAF" w:rsidRPr="005417DD">
        <w:rPr>
          <w:bCs/>
          <w:color w:val="000000"/>
        </w:rPr>
        <w:t xml:space="preserve"> </w:t>
      </w:r>
      <w:r w:rsidRPr="005417DD">
        <w:rPr>
          <w:bCs/>
          <w:color w:val="000000"/>
        </w:rPr>
        <w:t>zł (słownie złotych:</w:t>
      </w:r>
      <w:r w:rsidR="00F72CAF" w:rsidRPr="005417DD">
        <w:rPr>
          <w:bCs/>
          <w:color w:val="000000"/>
        </w:rPr>
        <w:t xml:space="preserve"> </w:t>
      </w:r>
      <w:r w:rsidR="00D27B01">
        <w:rPr>
          <w:bCs/>
          <w:color w:val="000000"/>
        </w:rPr>
        <w:t>………………………………………</w:t>
      </w:r>
      <w:r w:rsidRPr="005417DD">
        <w:rPr>
          <w:bCs/>
          <w:color w:val="000000"/>
        </w:rPr>
        <w:t>), plus należny podatek VAT zgodny z obowiązującymi przepisami prawa polskiego co łącznie stanowi kwotę brutto</w:t>
      </w:r>
      <w:r w:rsidR="00F72CAF" w:rsidRPr="005417DD">
        <w:rPr>
          <w:bCs/>
          <w:color w:val="000000"/>
        </w:rPr>
        <w:t xml:space="preserve"> </w:t>
      </w:r>
      <w:r w:rsidRPr="005417DD">
        <w:rPr>
          <w:bCs/>
          <w:color w:val="000000"/>
        </w:rPr>
        <w:t>…………………</w:t>
      </w:r>
      <w:r w:rsidR="00916908">
        <w:rPr>
          <w:bCs/>
          <w:color w:val="000000"/>
        </w:rPr>
        <w:t>…</w:t>
      </w:r>
      <w:r w:rsidR="00F72CAF" w:rsidRPr="005417DD">
        <w:rPr>
          <w:bCs/>
          <w:color w:val="000000"/>
        </w:rPr>
        <w:t xml:space="preserve"> </w:t>
      </w:r>
      <w:r w:rsidRPr="005417DD">
        <w:rPr>
          <w:bCs/>
          <w:color w:val="000000"/>
        </w:rPr>
        <w:t>zł (słownie złotych: ………………………………………………</w:t>
      </w:r>
      <w:r w:rsidR="00916908">
        <w:rPr>
          <w:bCs/>
          <w:color w:val="000000"/>
        </w:rPr>
        <w:t>……</w:t>
      </w:r>
      <w:r w:rsidR="00F72CAF" w:rsidRPr="005417DD">
        <w:rPr>
          <w:bCs/>
          <w:color w:val="000000"/>
        </w:rPr>
        <w:t>)</w:t>
      </w:r>
      <w:r w:rsidR="003A3C13" w:rsidRPr="005417DD">
        <w:rPr>
          <w:bCs/>
          <w:color w:val="000000"/>
        </w:rPr>
        <w:t>.</w:t>
      </w:r>
    </w:p>
    <w:p w14:paraId="65040F2A" w14:textId="77777777" w:rsidR="005417DD" w:rsidRDefault="003C08C4" w:rsidP="006E5F89">
      <w:pPr>
        <w:pStyle w:val="Akapitzlist"/>
        <w:numPr>
          <w:ilvl w:val="0"/>
          <w:numId w:val="10"/>
        </w:numPr>
        <w:tabs>
          <w:tab w:val="left" w:pos="8295"/>
        </w:tabs>
        <w:spacing w:line="276" w:lineRule="auto"/>
        <w:ind w:left="284" w:hanging="284"/>
        <w:rPr>
          <w:bCs/>
          <w:color w:val="000000"/>
        </w:rPr>
      </w:pPr>
      <w:r w:rsidRPr="005417DD">
        <w:rPr>
          <w:bCs/>
          <w:color w:val="000000"/>
        </w:rPr>
        <w:t>Wynagrodzenie Wykonawcy, o którym mowa w ust. 1 będzie rozliczane na podstawie faktur wystawionych przez Wykonawcę za poszczególne dostawy. Zamawiający zapłaci z</w:t>
      </w:r>
      <w:r w:rsidR="00300977" w:rsidRPr="005417DD">
        <w:rPr>
          <w:bCs/>
          <w:color w:val="000000"/>
        </w:rPr>
        <w:t>a daną dostawę kwotę stanowiącą</w:t>
      </w:r>
      <w:r w:rsidRPr="005417DD">
        <w:rPr>
          <w:bCs/>
          <w:color w:val="000000"/>
        </w:rPr>
        <w:t xml:space="preserve"> iloczyn ilości odebranego oleju opałowego oraz ceny hurtowej netto jednego litra oleju opałowego producenta z dnia dostawy powiększonej lub pomniejszonej o wielkość stałej w okresie trwania umowy marży/upustu, powiększoną o należny podatek VAT.</w:t>
      </w:r>
    </w:p>
    <w:p w14:paraId="67C6BD42" w14:textId="77777777" w:rsidR="001A20BE" w:rsidRDefault="001A20BE" w:rsidP="006E5F89">
      <w:pPr>
        <w:pStyle w:val="Akapitzlist"/>
        <w:numPr>
          <w:ilvl w:val="0"/>
          <w:numId w:val="10"/>
        </w:numPr>
        <w:tabs>
          <w:tab w:val="left" w:pos="8295"/>
        </w:tabs>
        <w:spacing w:line="276" w:lineRule="auto"/>
        <w:ind w:left="284" w:hanging="284"/>
        <w:rPr>
          <w:bCs/>
          <w:color w:val="000000"/>
        </w:rPr>
      </w:pPr>
      <w:r>
        <w:rPr>
          <w:bCs/>
          <w:color w:val="000000"/>
        </w:rPr>
        <w:t>Wysokość marży/upustu zaoferowana przez Wykonawcę w formularzu cenowym wynosi …………… %.</w:t>
      </w:r>
    </w:p>
    <w:p w14:paraId="4E57889C" w14:textId="24D55916" w:rsidR="005417DD" w:rsidRDefault="003C08C4" w:rsidP="006E5F89">
      <w:pPr>
        <w:pStyle w:val="Akapitzlist"/>
        <w:numPr>
          <w:ilvl w:val="0"/>
          <w:numId w:val="10"/>
        </w:numPr>
        <w:tabs>
          <w:tab w:val="left" w:pos="8295"/>
        </w:tabs>
        <w:spacing w:line="276" w:lineRule="auto"/>
        <w:ind w:left="284" w:hanging="284"/>
        <w:rPr>
          <w:bCs/>
          <w:color w:val="000000"/>
        </w:rPr>
      </w:pPr>
      <w:r w:rsidRPr="005417DD">
        <w:rPr>
          <w:bCs/>
          <w:color w:val="000000"/>
        </w:rPr>
        <w:t xml:space="preserve">W przypadku wyczerpania kwoty wynagrodzenia określonej w ust. 1 przed terminem zakończenia </w:t>
      </w:r>
      <w:r w:rsidR="00643F10">
        <w:rPr>
          <w:bCs/>
          <w:color w:val="000000"/>
        </w:rPr>
        <w:t>U</w:t>
      </w:r>
      <w:r w:rsidRPr="005417DD">
        <w:rPr>
          <w:bCs/>
          <w:color w:val="000000"/>
        </w:rPr>
        <w:t>mowy, umowa ulega rozwiązaniu bez obustronnych roszczeń.</w:t>
      </w:r>
    </w:p>
    <w:p w14:paraId="0F209746" w14:textId="27C769F9" w:rsidR="005417DD" w:rsidRPr="005417DD" w:rsidRDefault="003C08C4" w:rsidP="006E5F89">
      <w:pPr>
        <w:pStyle w:val="Akapitzlist"/>
        <w:numPr>
          <w:ilvl w:val="0"/>
          <w:numId w:val="10"/>
        </w:numPr>
        <w:tabs>
          <w:tab w:val="left" w:pos="8295"/>
        </w:tabs>
        <w:spacing w:line="276" w:lineRule="auto"/>
        <w:ind w:left="284" w:hanging="284"/>
        <w:rPr>
          <w:bCs/>
          <w:color w:val="000000"/>
        </w:rPr>
      </w:pPr>
      <w:r w:rsidRPr="008763BF">
        <w:t>Cena hurtowa producenta oleju opałowego publikowana jest na jego stronie internetowej</w:t>
      </w:r>
      <w:r w:rsidR="00643F10">
        <w:t>:</w:t>
      </w:r>
      <w:r w:rsidRPr="008763BF">
        <w:t xml:space="preserve"> </w:t>
      </w:r>
      <w:r w:rsidR="004176F1">
        <w:t>……………………………</w:t>
      </w:r>
    </w:p>
    <w:p w14:paraId="705820A8" w14:textId="77777777" w:rsidR="003C08C4" w:rsidRPr="005417DD" w:rsidRDefault="003C08C4" w:rsidP="006E5F89">
      <w:pPr>
        <w:pStyle w:val="Akapitzlist"/>
        <w:numPr>
          <w:ilvl w:val="0"/>
          <w:numId w:val="10"/>
        </w:numPr>
        <w:tabs>
          <w:tab w:val="left" w:pos="8295"/>
        </w:tabs>
        <w:spacing w:line="276" w:lineRule="auto"/>
        <w:ind w:left="284" w:hanging="284"/>
        <w:rPr>
          <w:bCs/>
          <w:color w:val="000000"/>
        </w:rPr>
      </w:pPr>
      <w:r w:rsidRPr="008763BF">
        <w:t>Zamawiający zobowiązany jest do zapłaty wynagrodzenia w terminie do 30 dni od daty</w:t>
      </w:r>
    </w:p>
    <w:p w14:paraId="7FE9D120" w14:textId="77777777" w:rsidR="003C08C4" w:rsidRDefault="005919CC" w:rsidP="005919CC">
      <w:pPr>
        <w:spacing w:line="276" w:lineRule="auto"/>
        <w:ind w:left="284" w:hanging="284"/>
      </w:pPr>
      <w:r>
        <w:t xml:space="preserve">    </w:t>
      </w:r>
      <w:r w:rsidR="003C08C4" w:rsidRPr="008763BF">
        <w:t xml:space="preserve">otrzymania </w:t>
      </w:r>
      <w:r w:rsidR="003C08C4">
        <w:t xml:space="preserve">prawidłowo wystawionej </w:t>
      </w:r>
      <w:r w:rsidR="003C08C4" w:rsidRPr="008763BF">
        <w:t>faktury. Podstawą wystawienia faktury jest pisemne potwierdzenie dos</w:t>
      </w:r>
      <w:r w:rsidR="003C08C4">
        <w:t xml:space="preserve">tawy, o którym mowa w </w:t>
      </w:r>
      <w:r w:rsidR="003C08C4" w:rsidRPr="003A3C13">
        <w:t>§ 2 ust. 6</w:t>
      </w:r>
      <w:r w:rsidR="003C08C4" w:rsidRPr="008763BF">
        <w:t>.</w:t>
      </w:r>
      <w:r w:rsidR="00300977">
        <w:t xml:space="preserve"> Przez prawidłowo wystawioną fakturę VAT rozumie się fakturę zawierającą następujące dane Nabywcy i</w:t>
      </w:r>
      <w:r w:rsidR="00912EB7">
        <w:t> </w:t>
      </w:r>
      <w:r w:rsidR="00300977">
        <w:t>Odbiorcy/Płatnika:</w:t>
      </w:r>
    </w:p>
    <w:p w14:paraId="4808C1D2" w14:textId="77777777" w:rsidR="00300977" w:rsidRDefault="00300977" w:rsidP="00643F10">
      <w:pPr>
        <w:pStyle w:val="Akapitzlist"/>
        <w:numPr>
          <w:ilvl w:val="0"/>
          <w:numId w:val="9"/>
        </w:numPr>
        <w:spacing w:line="276" w:lineRule="auto"/>
        <w:ind w:left="567" w:hanging="283"/>
      </w:pPr>
      <w:r>
        <w:t>Nabywca: Generalna Dyrekcja Dróg Krajowych i Autostrad, ul. Wronia 53, 00-874 Warsz</w:t>
      </w:r>
      <w:r w:rsidR="005919CC">
        <w:t>awa, REGON: 017511575; NIP: 52626057</w:t>
      </w:r>
      <w:r>
        <w:t>35;</w:t>
      </w:r>
    </w:p>
    <w:p w14:paraId="13005F3F" w14:textId="77777777" w:rsidR="00300977" w:rsidRPr="008763BF" w:rsidRDefault="00300977" w:rsidP="00643F10">
      <w:pPr>
        <w:pStyle w:val="Akapitzlist"/>
        <w:numPr>
          <w:ilvl w:val="0"/>
          <w:numId w:val="9"/>
        </w:numPr>
        <w:spacing w:line="276" w:lineRule="auto"/>
        <w:ind w:left="567" w:hanging="283"/>
      </w:pPr>
      <w:r>
        <w:t>Odbiorca/Płatnik: Generalna Dyrekcja Dróg Krajowych i Autostrad Oddział w</w:t>
      </w:r>
      <w:r w:rsidR="00912EB7">
        <w:t> </w:t>
      </w:r>
      <w:r>
        <w:t>Białymstoku, ul. Zwycięstwa 2, 15-703 Białys</w:t>
      </w:r>
      <w:r w:rsidR="005919CC">
        <w:t xml:space="preserve">tok, REGON: </w:t>
      </w:r>
      <w:r w:rsidR="005919CC" w:rsidRPr="00260336">
        <w:t>017511575</w:t>
      </w:r>
      <w:r w:rsidR="00260336" w:rsidRPr="00260336">
        <w:t>-00029</w:t>
      </w:r>
      <w:r w:rsidR="005919CC">
        <w:t>; NIP: 54227529</w:t>
      </w:r>
      <w:r>
        <w:t>14.</w:t>
      </w:r>
    </w:p>
    <w:p w14:paraId="1052B215" w14:textId="52E71634" w:rsidR="005417DD" w:rsidRDefault="003C08C4" w:rsidP="00643F10">
      <w:pPr>
        <w:pStyle w:val="Akapitzlist"/>
        <w:numPr>
          <w:ilvl w:val="0"/>
          <w:numId w:val="22"/>
        </w:numPr>
        <w:spacing w:line="276" w:lineRule="auto"/>
        <w:ind w:left="284" w:hanging="284"/>
      </w:pPr>
      <w:r w:rsidRPr="00BA6FD9">
        <w:t>Wynagrodzenie będzie płatne przelewem na rachunek bankowy Wykonawcy o numerze</w:t>
      </w:r>
      <w:r w:rsidR="00643F10">
        <w:t>:</w:t>
      </w:r>
      <w:r w:rsidRPr="00BA6FD9">
        <w:t xml:space="preserve"> …………………………………………………………………………………………………………………</w:t>
      </w:r>
      <w:r w:rsidR="00300977">
        <w:t>……………………</w:t>
      </w:r>
      <w:r w:rsidR="006C10C7">
        <w:t>……</w:t>
      </w:r>
    </w:p>
    <w:p w14:paraId="4F8679F6" w14:textId="7D50517D" w:rsidR="005417DD" w:rsidRDefault="003C08C4" w:rsidP="00643F10">
      <w:pPr>
        <w:pStyle w:val="Akapitzlist"/>
        <w:numPr>
          <w:ilvl w:val="0"/>
          <w:numId w:val="22"/>
        </w:numPr>
        <w:spacing w:line="276" w:lineRule="auto"/>
        <w:ind w:left="284" w:hanging="284"/>
      </w:pPr>
      <w:r w:rsidRPr="00AB3552">
        <w:t>Wynagrodzenie o którym mowa w ust. 1 obejmuje wszystkie koszty związane z</w:t>
      </w:r>
      <w:r w:rsidR="00912EB7">
        <w:t> </w:t>
      </w:r>
      <w:r w:rsidRPr="00AB3552">
        <w:t xml:space="preserve">realizacją przedmiotu </w:t>
      </w:r>
      <w:r w:rsidR="00643F10">
        <w:t>U</w:t>
      </w:r>
      <w:r w:rsidRPr="00AB3552">
        <w:t xml:space="preserve">mowy w tym ryzyko Wykonawcy z tytułu błędnego oszacowania wszelkich kosztów związanych z realizacją przedmiotu </w:t>
      </w:r>
      <w:r w:rsidR="00643F10">
        <w:t>U</w:t>
      </w:r>
      <w:r w:rsidRPr="00AB3552">
        <w:t>mowy, a także oddziaływania innych czynników mających lub</w:t>
      </w:r>
      <w:r w:rsidR="005417DD">
        <w:t xml:space="preserve"> mogących mieć wpływ na koszty.</w:t>
      </w:r>
    </w:p>
    <w:p w14:paraId="7501C441" w14:textId="4A807E66" w:rsidR="005417DD" w:rsidRDefault="003C08C4" w:rsidP="00643F10">
      <w:pPr>
        <w:pStyle w:val="Akapitzlist"/>
        <w:numPr>
          <w:ilvl w:val="0"/>
          <w:numId w:val="22"/>
        </w:numPr>
        <w:spacing w:line="276" w:lineRule="auto"/>
        <w:ind w:left="284" w:hanging="284"/>
      </w:pPr>
      <w:r w:rsidRPr="008763BF">
        <w:t xml:space="preserve">Niedoszacowanie, pominięcie oraz brak rozpoznania zakresu przedmiotu </w:t>
      </w:r>
      <w:r w:rsidR="00643F10">
        <w:t>U</w:t>
      </w:r>
      <w:r w:rsidRPr="008763BF">
        <w:t>mowy nie może być podstawą do żądania zmiany wynagrodzenia określonego w ust. 1.</w:t>
      </w:r>
    </w:p>
    <w:p w14:paraId="5FD2F569" w14:textId="77777777" w:rsidR="003C08C4" w:rsidRPr="005417DD" w:rsidRDefault="003C08C4" w:rsidP="00643F10">
      <w:pPr>
        <w:pStyle w:val="Akapitzlist"/>
        <w:numPr>
          <w:ilvl w:val="0"/>
          <w:numId w:val="22"/>
        </w:numPr>
        <w:spacing w:after="240" w:line="276" w:lineRule="auto"/>
        <w:ind w:left="426" w:hanging="426"/>
      </w:pPr>
      <w:r w:rsidRPr="005417DD">
        <w:rPr>
          <w:bCs/>
        </w:rPr>
        <w:t xml:space="preserve">Datą zapłaty jest dzień </w:t>
      </w:r>
      <w:r w:rsidR="009800BA" w:rsidRPr="004525E0">
        <w:rPr>
          <w:bCs/>
        </w:rPr>
        <w:t>obciążenia rachunku bankowego Zamawiającego</w:t>
      </w:r>
      <w:r w:rsidRPr="005417DD">
        <w:rPr>
          <w:bCs/>
        </w:rPr>
        <w:t>.</w:t>
      </w:r>
    </w:p>
    <w:p w14:paraId="3B1DAA77" w14:textId="77777777" w:rsidR="00943C22" w:rsidRDefault="00C25FBB" w:rsidP="006E5F89">
      <w:pPr>
        <w:spacing w:line="276" w:lineRule="auto"/>
        <w:jc w:val="center"/>
        <w:rPr>
          <w:b/>
        </w:rPr>
      </w:pPr>
      <w:r>
        <w:rPr>
          <w:b/>
        </w:rPr>
        <w:t>§ 6.</w:t>
      </w:r>
    </w:p>
    <w:p w14:paraId="7C217197" w14:textId="77777777" w:rsidR="00C30B11" w:rsidRPr="008763BF" w:rsidRDefault="00C30B11" w:rsidP="00E84B8C">
      <w:pPr>
        <w:numPr>
          <w:ilvl w:val="0"/>
          <w:numId w:val="11"/>
        </w:numPr>
        <w:tabs>
          <w:tab w:val="clear" w:pos="360"/>
          <w:tab w:val="num" w:pos="3"/>
        </w:tabs>
        <w:spacing w:line="276" w:lineRule="auto"/>
        <w:ind w:left="284" w:hanging="281"/>
        <w:contextualSpacing/>
      </w:pPr>
      <w:r w:rsidRPr="008763BF">
        <w:t>Wykonawca zapłaci Zamawiającemu kary umowne:</w:t>
      </w:r>
    </w:p>
    <w:p w14:paraId="2A0FB04F" w14:textId="77777777" w:rsidR="00444589" w:rsidRDefault="00444589" w:rsidP="00E84B8C">
      <w:pPr>
        <w:numPr>
          <w:ilvl w:val="0"/>
          <w:numId w:val="12"/>
        </w:numPr>
        <w:tabs>
          <w:tab w:val="clear" w:pos="717"/>
          <w:tab w:val="num" w:pos="284"/>
        </w:tabs>
        <w:autoSpaceDN w:val="0"/>
        <w:spacing w:line="276" w:lineRule="auto"/>
        <w:ind w:left="567" w:hanging="283"/>
        <w:contextualSpacing/>
        <w:rPr>
          <w:color w:val="000000"/>
        </w:rPr>
      </w:pPr>
      <w:r>
        <w:rPr>
          <w:color w:val="000000"/>
        </w:rPr>
        <w:t>0,5 % wynagrodzenia netto każdorazowej dostawy, za każdy dzień zwłoki w dostawie powstałej z winy Wykonawcy;</w:t>
      </w:r>
    </w:p>
    <w:p w14:paraId="36EB8351" w14:textId="7498391C" w:rsidR="00C30B11" w:rsidRPr="008763BF" w:rsidRDefault="00C30B11" w:rsidP="001063BB">
      <w:pPr>
        <w:numPr>
          <w:ilvl w:val="0"/>
          <w:numId w:val="12"/>
        </w:numPr>
        <w:tabs>
          <w:tab w:val="clear" w:pos="717"/>
          <w:tab w:val="num" w:pos="284"/>
        </w:tabs>
        <w:spacing w:line="276" w:lineRule="auto"/>
        <w:ind w:left="567" w:hanging="283"/>
        <w:contextualSpacing/>
        <w:rPr>
          <w:color w:val="000000"/>
        </w:rPr>
      </w:pPr>
      <w:r w:rsidRPr="008763BF">
        <w:rPr>
          <w:color w:val="000000"/>
        </w:rPr>
        <w:t>10 % wynagrodz</w:t>
      </w:r>
      <w:r>
        <w:rPr>
          <w:color w:val="000000"/>
        </w:rPr>
        <w:t xml:space="preserve">enia netto, o którym mowa w  </w:t>
      </w:r>
      <w:r w:rsidRPr="00072080">
        <w:t>§ 5 ust.</w:t>
      </w:r>
      <w:r w:rsidR="00444589" w:rsidRPr="00072080">
        <w:t xml:space="preserve"> </w:t>
      </w:r>
      <w:r w:rsidRPr="00072080">
        <w:t>1</w:t>
      </w:r>
      <w:r w:rsidRPr="008763BF">
        <w:rPr>
          <w:color w:val="000000"/>
        </w:rPr>
        <w:t xml:space="preserve">, w przypadku odstąpienia od </w:t>
      </w:r>
      <w:r w:rsidR="00643F10">
        <w:rPr>
          <w:color w:val="000000"/>
        </w:rPr>
        <w:t>U</w:t>
      </w:r>
      <w:r w:rsidRPr="008763BF">
        <w:rPr>
          <w:color w:val="000000"/>
        </w:rPr>
        <w:t>mowy przez Zam</w:t>
      </w:r>
      <w:r w:rsidR="00072080">
        <w:rPr>
          <w:color w:val="000000"/>
        </w:rPr>
        <w:t>awiającego z przyczyn, za które</w:t>
      </w:r>
      <w:r w:rsidRPr="008763BF">
        <w:rPr>
          <w:color w:val="000000"/>
        </w:rPr>
        <w:t xml:space="preserve"> odpowiedzialność ponosi Wykonawca</w:t>
      </w:r>
      <w:r w:rsidRPr="004525E0">
        <w:t>.</w:t>
      </w:r>
      <w:r w:rsidR="009800BA" w:rsidRPr="004525E0">
        <w:rPr>
          <w:szCs w:val="20"/>
        </w:rPr>
        <w:t xml:space="preserve"> W przypadku odstąpienia od </w:t>
      </w:r>
      <w:r w:rsidR="009B5E23">
        <w:rPr>
          <w:szCs w:val="20"/>
        </w:rPr>
        <w:t>U</w:t>
      </w:r>
      <w:r w:rsidR="009800BA" w:rsidRPr="004525E0">
        <w:rPr>
          <w:szCs w:val="20"/>
        </w:rPr>
        <w:t xml:space="preserve">mowy w części, kara umowna byłaby naliczana jako odsetek wynagrodzenia za tę część </w:t>
      </w:r>
      <w:r w:rsidR="009B5E23">
        <w:rPr>
          <w:szCs w:val="20"/>
        </w:rPr>
        <w:t>U</w:t>
      </w:r>
      <w:r w:rsidR="009800BA" w:rsidRPr="004525E0">
        <w:rPr>
          <w:szCs w:val="20"/>
        </w:rPr>
        <w:t>mowy, której dotyczyłoby odstąpienie.</w:t>
      </w:r>
    </w:p>
    <w:p w14:paraId="0419923F" w14:textId="77777777" w:rsidR="00C30B11" w:rsidRPr="004329A5" w:rsidRDefault="00C30B11" w:rsidP="001063BB">
      <w:pPr>
        <w:numPr>
          <w:ilvl w:val="0"/>
          <w:numId w:val="11"/>
        </w:numPr>
        <w:tabs>
          <w:tab w:val="clear" w:pos="360"/>
          <w:tab w:val="num" w:pos="3"/>
        </w:tabs>
        <w:spacing w:line="276" w:lineRule="auto"/>
        <w:ind w:left="284" w:hanging="281"/>
        <w:contextualSpacing/>
        <w:rPr>
          <w:color w:val="000000" w:themeColor="text1"/>
        </w:rPr>
      </w:pPr>
      <w:r>
        <w:rPr>
          <w:color w:val="000000" w:themeColor="text1"/>
        </w:rPr>
        <w:lastRenderedPageBreak/>
        <w:t>Łą</w:t>
      </w:r>
      <w:r w:rsidRPr="004329A5">
        <w:rPr>
          <w:color w:val="000000" w:themeColor="text1"/>
        </w:rPr>
        <w:t>czna maksymalna wysokość kar u</w:t>
      </w:r>
      <w:r w:rsidR="002E3E13">
        <w:rPr>
          <w:color w:val="000000" w:themeColor="text1"/>
        </w:rPr>
        <w:t xml:space="preserve">mownych należnych Zamawiającemu </w:t>
      </w:r>
      <w:r w:rsidRPr="004329A5">
        <w:rPr>
          <w:color w:val="000000" w:themeColor="text1"/>
        </w:rPr>
        <w:t>nie</w:t>
      </w:r>
      <w:r w:rsidR="00444589">
        <w:rPr>
          <w:color w:val="000000" w:themeColor="text1"/>
        </w:rPr>
        <w:t> </w:t>
      </w:r>
      <w:r w:rsidR="0003309E">
        <w:rPr>
          <w:color w:val="000000" w:themeColor="text1"/>
        </w:rPr>
        <w:t>przekroczy 20 %</w:t>
      </w:r>
      <w:r w:rsidRPr="004329A5">
        <w:rPr>
          <w:color w:val="000000" w:themeColor="text1"/>
        </w:rPr>
        <w:t xml:space="preserve"> wynagrodzenia umownego brutto.</w:t>
      </w:r>
    </w:p>
    <w:p w14:paraId="640C29DD" w14:textId="00B78E8C" w:rsidR="00C30B11" w:rsidRPr="009800BA" w:rsidRDefault="00C30B11" w:rsidP="001063BB">
      <w:pPr>
        <w:numPr>
          <w:ilvl w:val="0"/>
          <w:numId w:val="11"/>
        </w:numPr>
        <w:tabs>
          <w:tab w:val="clear" w:pos="360"/>
          <w:tab w:val="num" w:pos="3"/>
        </w:tabs>
        <w:spacing w:line="276" w:lineRule="auto"/>
        <w:ind w:left="284" w:hanging="281"/>
        <w:contextualSpacing/>
        <w:rPr>
          <w:color w:val="FF0000"/>
        </w:rPr>
      </w:pPr>
      <w:r w:rsidRPr="008763BF">
        <w:t xml:space="preserve">Zamawiający zapłaci kary umowne Wykonawcy w przypadku odstąpienia przez Wykonawcę od </w:t>
      </w:r>
      <w:r w:rsidR="009B5E23">
        <w:t>U</w:t>
      </w:r>
      <w:r w:rsidRPr="008763BF">
        <w:t>mowy z przyczyn</w:t>
      </w:r>
      <w:r w:rsidR="005919CC">
        <w:t>,</w:t>
      </w:r>
      <w:r w:rsidRPr="008763BF">
        <w:t xml:space="preserve"> za które odpowiedzialność ponosi Zamawiający w</w:t>
      </w:r>
      <w:r w:rsidR="00444589">
        <w:t> </w:t>
      </w:r>
      <w:r w:rsidRPr="008763BF">
        <w:t>wysokości 10 % wynagrod</w:t>
      </w:r>
      <w:r>
        <w:t xml:space="preserve">zenia netto, o którym mowa w </w:t>
      </w:r>
      <w:r w:rsidRPr="0003309E">
        <w:t>§ 5 us</w:t>
      </w:r>
      <w:r w:rsidRPr="004525E0">
        <w:t>t.</w:t>
      </w:r>
      <w:r w:rsidR="00444589" w:rsidRPr="004525E0">
        <w:t xml:space="preserve"> </w:t>
      </w:r>
      <w:r w:rsidRPr="004525E0">
        <w:t>1.</w:t>
      </w:r>
      <w:r w:rsidR="009800BA" w:rsidRPr="004525E0">
        <w:rPr>
          <w:szCs w:val="20"/>
        </w:rPr>
        <w:t xml:space="preserve"> W przypadku odstąpienia od </w:t>
      </w:r>
      <w:r w:rsidR="009B5E23">
        <w:rPr>
          <w:szCs w:val="20"/>
        </w:rPr>
        <w:t>U</w:t>
      </w:r>
      <w:r w:rsidR="009800BA" w:rsidRPr="004525E0">
        <w:rPr>
          <w:szCs w:val="20"/>
        </w:rPr>
        <w:t xml:space="preserve">mowy w części, kara umowna byłaby naliczana jako odsetek wynagrodzenia za tę część </w:t>
      </w:r>
      <w:r w:rsidR="009B5E23">
        <w:rPr>
          <w:szCs w:val="20"/>
        </w:rPr>
        <w:t>U</w:t>
      </w:r>
      <w:r w:rsidR="009800BA" w:rsidRPr="004525E0">
        <w:rPr>
          <w:szCs w:val="20"/>
        </w:rPr>
        <w:t>mowy, której dotyczyłoby odstąpienie.</w:t>
      </w:r>
    </w:p>
    <w:p w14:paraId="41AEFF37" w14:textId="77777777" w:rsidR="00C30B11" w:rsidRPr="008763BF" w:rsidRDefault="00C30B11" w:rsidP="0004204F">
      <w:pPr>
        <w:numPr>
          <w:ilvl w:val="0"/>
          <w:numId w:val="11"/>
        </w:numPr>
        <w:tabs>
          <w:tab w:val="clear" w:pos="360"/>
          <w:tab w:val="num" w:pos="3"/>
        </w:tabs>
        <w:spacing w:line="276" w:lineRule="auto"/>
        <w:ind w:left="284" w:hanging="281"/>
        <w:contextualSpacing/>
      </w:pPr>
      <w:r w:rsidRPr="008763BF">
        <w:t>Zamawiający może na zasadach ogólnych dochodzić od Wykonawcy uzupełniającego odszkodowania przewyższającego wysokość kar umownych.</w:t>
      </w:r>
    </w:p>
    <w:p w14:paraId="7181CB73" w14:textId="77777777" w:rsidR="00C30B11" w:rsidRPr="008763BF" w:rsidRDefault="00C30B11" w:rsidP="0004204F">
      <w:pPr>
        <w:numPr>
          <w:ilvl w:val="0"/>
          <w:numId w:val="11"/>
        </w:numPr>
        <w:tabs>
          <w:tab w:val="clear" w:pos="360"/>
          <w:tab w:val="num" w:pos="3"/>
        </w:tabs>
        <w:spacing w:line="276" w:lineRule="auto"/>
        <w:ind w:left="284" w:hanging="281"/>
        <w:contextualSpacing/>
      </w:pPr>
      <w:r w:rsidRPr="008763BF">
        <w:t>Wykonawca nie może dokonywać potrącenia swoich wierzytelności bez wcześniejszego ich uznania przez Zamawiającego.</w:t>
      </w:r>
    </w:p>
    <w:p w14:paraId="1B66FF41" w14:textId="753405B2" w:rsidR="00C30B11" w:rsidRDefault="00C30B11" w:rsidP="0004204F">
      <w:pPr>
        <w:numPr>
          <w:ilvl w:val="0"/>
          <w:numId w:val="11"/>
        </w:numPr>
        <w:tabs>
          <w:tab w:val="clear" w:pos="360"/>
        </w:tabs>
        <w:spacing w:line="276" w:lineRule="auto"/>
        <w:ind w:left="284" w:hanging="281"/>
        <w:contextualSpacing/>
      </w:pPr>
      <w:r w:rsidRPr="008763BF">
        <w:t>Zamawiający ma prawo potrącić swoje wierzytelności z wierzytelnościami Wykonawcy</w:t>
      </w:r>
      <w:r w:rsidR="00A8395E">
        <w:t>,</w:t>
      </w:r>
      <w:r w:rsidRPr="008763BF">
        <w:t xml:space="preserve"> choćby jedna z nich lub obie nie były wymagalne i zaskarżalne.</w:t>
      </w:r>
    </w:p>
    <w:p w14:paraId="595B197C" w14:textId="77777777" w:rsidR="00C30B11" w:rsidRPr="00A7330A" w:rsidRDefault="00444589" w:rsidP="0004204F">
      <w:pPr>
        <w:pStyle w:val="Tekstpodstawowy"/>
        <w:numPr>
          <w:ilvl w:val="0"/>
          <w:numId w:val="11"/>
        </w:numPr>
        <w:tabs>
          <w:tab w:val="clear" w:pos="360"/>
          <w:tab w:val="num" w:pos="3"/>
        </w:tabs>
        <w:suppressAutoHyphens/>
        <w:spacing w:after="0" w:line="276" w:lineRule="auto"/>
        <w:ind w:left="284" w:hanging="281"/>
        <w:contextualSpacing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Zamawiający</w:t>
      </w:r>
      <w:r w:rsidR="00C30B11" w:rsidRPr="00A7330A">
        <w:rPr>
          <w:rFonts w:ascii="Verdana" w:hAnsi="Verdana" w:cs="Tahoma"/>
        </w:rPr>
        <w:t xml:space="preserve"> zastrzega sobie prawo do odszkodowania przenoszącego wysokość kar umownych do wysokości r</w:t>
      </w:r>
      <w:r w:rsidR="0003309E">
        <w:rPr>
          <w:rFonts w:ascii="Verdana" w:hAnsi="Verdana" w:cs="Tahoma"/>
        </w:rPr>
        <w:t>zeczywiście poniesionej szkody i</w:t>
      </w:r>
      <w:r w:rsidR="00C30B11" w:rsidRPr="00A7330A">
        <w:rPr>
          <w:rFonts w:ascii="Verdana" w:hAnsi="Verdana" w:cs="Tahoma"/>
        </w:rPr>
        <w:t xml:space="preserve"> utraconych korzyści.</w:t>
      </w:r>
    </w:p>
    <w:p w14:paraId="16ED7EB8" w14:textId="3D2B0642" w:rsidR="00C30B11" w:rsidRPr="004F211C" w:rsidRDefault="00C30B11" w:rsidP="0004204F">
      <w:pPr>
        <w:pStyle w:val="Akapitzlist"/>
        <w:numPr>
          <w:ilvl w:val="0"/>
          <w:numId w:val="11"/>
        </w:numPr>
        <w:tabs>
          <w:tab w:val="clear" w:pos="360"/>
          <w:tab w:val="num" w:pos="3"/>
        </w:tabs>
        <w:overflowPunct w:val="0"/>
        <w:autoSpaceDE w:val="0"/>
        <w:autoSpaceDN w:val="0"/>
        <w:adjustRightInd w:val="0"/>
        <w:spacing w:after="240" w:line="276" w:lineRule="auto"/>
        <w:ind w:left="284" w:hanging="281"/>
      </w:pPr>
      <w:r w:rsidRPr="004F211C">
        <w:t xml:space="preserve">Prawa i obowiązki wynikające z </w:t>
      </w:r>
      <w:r w:rsidR="009B5E23">
        <w:t>U</w:t>
      </w:r>
      <w:r w:rsidRPr="004F211C">
        <w:t>mowy nie</w:t>
      </w:r>
      <w:r>
        <w:t xml:space="preserve"> mogą być przeniesione na rzecz</w:t>
      </w:r>
      <w:r w:rsidRPr="004F211C">
        <w:t xml:space="preserve"> osób trzecich.</w:t>
      </w:r>
    </w:p>
    <w:p w14:paraId="30231610" w14:textId="77777777" w:rsidR="00C25FBB" w:rsidRDefault="00271E49" w:rsidP="006E5F89">
      <w:pPr>
        <w:spacing w:line="276" w:lineRule="auto"/>
        <w:jc w:val="center"/>
        <w:rPr>
          <w:b/>
        </w:rPr>
      </w:pPr>
      <w:r>
        <w:rPr>
          <w:b/>
        </w:rPr>
        <w:t>§ 7.</w:t>
      </w:r>
    </w:p>
    <w:p w14:paraId="4D1226A6" w14:textId="0A05DA62" w:rsidR="00B668FE" w:rsidRDefault="004C5956" w:rsidP="006E5F89">
      <w:pPr>
        <w:pStyle w:val="Akapitzlist"/>
        <w:widowControl w:val="0"/>
        <w:numPr>
          <w:ilvl w:val="0"/>
          <w:numId w:val="14"/>
        </w:numPr>
        <w:spacing w:line="276" w:lineRule="auto"/>
        <w:ind w:left="284" w:hanging="284"/>
        <w:textAlignment w:val="baseline"/>
        <w:rPr>
          <w:snapToGrid w:val="0"/>
          <w:color w:val="000000"/>
        </w:rPr>
      </w:pPr>
      <w:r w:rsidRPr="00B668FE">
        <w:rPr>
          <w:snapToGrid w:val="0"/>
          <w:color w:val="000000"/>
        </w:rPr>
        <w:t xml:space="preserve">Zamawiający zastrzega sobie możliwość odstąpienia od </w:t>
      </w:r>
      <w:r w:rsidR="00422547">
        <w:rPr>
          <w:snapToGrid w:val="0"/>
          <w:color w:val="000000"/>
        </w:rPr>
        <w:t>U</w:t>
      </w:r>
      <w:r w:rsidRPr="00B668FE">
        <w:rPr>
          <w:snapToGrid w:val="0"/>
          <w:color w:val="000000"/>
        </w:rPr>
        <w:t>mo</w:t>
      </w:r>
      <w:r w:rsidR="00B668FE">
        <w:rPr>
          <w:snapToGrid w:val="0"/>
          <w:color w:val="000000"/>
        </w:rPr>
        <w:t>wy w razie wystąpienia istotnej</w:t>
      </w:r>
      <w:r w:rsidRPr="00B668FE">
        <w:rPr>
          <w:snapToGrid w:val="0"/>
          <w:color w:val="000000"/>
        </w:rPr>
        <w:t xml:space="preserve"> zmiany okoliczności powodującej, że wykonanie </w:t>
      </w:r>
      <w:r w:rsidR="00422547">
        <w:rPr>
          <w:snapToGrid w:val="0"/>
          <w:color w:val="000000"/>
        </w:rPr>
        <w:t>U</w:t>
      </w:r>
      <w:r w:rsidRPr="00B668FE">
        <w:rPr>
          <w:snapToGrid w:val="0"/>
          <w:color w:val="000000"/>
        </w:rPr>
        <w:t xml:space="preserve">mowy nie leży w interesie publicznym, czego nie można było przewidzieć w chwili zawarcia </w:t>
      </w:r>
      <w:r w:rsidR="00422547">
        <w:rPr>
          <w:snapToGrid w:val="0"/>
        </w:rPr>
        <w:t>U</w:t>
      </w:r>
      <w:r w:rsidRPr="00B668FE">
        <w:rPr>
          <w:snapToGrid w:val="0"/>
        </w:rPr>
        <w:t>mowy</w:t>
      </w:r>
      <w:r w:rsidRPr="0044002A">
        <w:t xml:space="preserve"> lub dalsze wykonywanie </w:t>
      </w:r>
      <w:r w:rsidR="00422547">
        <w:t>U</w:t>
      </w:r>
      <w:r w:rsidRPr="0044002A">
        <w:t>mowy może zagrozić istotnemu interesowi bezpieczeństwa państwa lub</w:t>
      </w:r>
      <w:r w:rsidR="00CD1720">
        <w:t> </w:t>
      </w:r>
      <w:r w:rsidRPr="0044002A">
        <w:t>bezpieczeństwu publicznemu</w:t>
      </w:r>
      <w:r w:rsidRPr="00B668FE">
        <w:rPr>
          <w:snapToGrid w:val="0"/>
        </w:rPr>
        <w:t xml:space="preserve">. </w:t>
      </w:r>
      <w:r w:rsidR="00B668FE">
        <w:rPr>
          <w:snapToGrid w:val="0"/>
          <w:color w:val="000000"/>
        </w:rPr>
        <w:t xml:space="preserve">Odstąpienie od </w:t>
      </w:r>
      <w:r w:rsidR="00422547">
        <w:rPr>
          <w:snapToGrid w:val="0"/>
          <w:color w:val="000000"/>
        </w:rPr>
        <w:t>U</w:t>
      </w:r>
      <w:r w:rsidR="00B668FE">
        <w:rPr>
          <w:snapToGrid w:val="0"/>
          <w:color w:val="000000"/>
        </w:rPr>
        <w:t>mowy może</w:t>
      </w:r>
      <w:r w:rsidRPr="00B668FE">
        <w:rPr>
          <w:snapToGrid w:val="0"/>
          <w:color w:val="000000"/>
        </w:rPr>
        <w:t xml:space="preserve"> nastąpić w terminie 30</w:t>
      </w:r>
      <w:r w:rsidR="00CD1720">
        <w:rPr>
          <w:snapToGrid w:val="0"/>
          <w:color w:val="000000"/>
        </w:rPr>
        <w:t> </w:t>
      </w:r>
      <w:r w:rsidRPr="00B668FE">
        <w:rPr>
          <w:snapToGrid w:val="0"/>
          <w:color w:val="000000"/>
        </w:rPr>
        <w:t>dni od powzięcia wia</w:t>
      </w:r>
      <w:r w:rsidR="00B668FE">
        <w:rPr>
          <w:snapToGrid w:val="0"/>
          <w:color w:val="000000"/>
        </w:rPr>
        <w:t>domości o tych okolicznościach.</w:t>
      </w:r>
    </w:p>
    <w:p w14:paraId="4C61890B" w14:textId="5BEB6A2D" w:rsidR="004C5956" w:rsidRPr="00B668FE" w:rsidRDefault="004C5956" w:rsidP="006E5F89">
      <w:pPr>
        <w:pStyle w:val="Akapitzlist"/>
        <w:widowControl w:val="0"/>
        <w:numPr>
          <w:ilvl w:val="0"/>
          <w:numId w:val="14"/>
        </w:numPr>
        <w:spacing w:line="276" w:lineRule="auto"/>
        <w:ind w:left="284" w:hanging="284"/>
        <w:textAlignment w:val="baseline"/>
        <w:rPr>
          <w:snapToGrid w:val="0"/>
          <w:color w:val="000000"/>
        </w:rPr>
      </w:pPr>
      <w:r w:rsidRPr="00B668FE">
        <w:rPr>
          <w:snapToGrid w:val="0"/>
          <w:color w:val="000000"/>
        </w:rPr>
        <w:t xml:space="preserve">Zamawiającemu przysługuje ponadto prawo odstąpienia od </w:t>
      </w:r>
      <w:r w:rsidR="00422547">
        <w:rPr>
          <w:snapToGrid w:val="0"/>
          <w:color w:val="000000"/>
        </w:rPr>
        <w:t>U</w:t>
      </w:r>
      <w:r w:rsidRPr="00B668FE">
        <w:rPr>
          <w:snapToGrid w:val="0"/>
          <w:color w:val="000000"/>
        </w:rPr>
        <w:t>mowy w terminie 30 dni z</w:t>
      </w:r>
      <w:r w:rsidR="00CD1720">
        <w:rPr>
          <w:snapToGrid w:val="0"/>
          <w:color w:val="000000"/>
        </w:rPr>
        <w:t> </w:t>
      </w:r>
      <w:r w:rsidRPr="00B668FE">
        <w:rPr>
          <w:snapToGrid w:val="0"/>
          <w:color w:val="000000"/>
        </w:rPr>
        <w:t>przyczyn zależnych od Wykonawcy w razie zaistnienia następujących okoliczności:</w:t>
      </w:r>
    </w:p>
    <w:p w14:paraId="54D3438F" w14:textId="77777777" w:rsidR="00B668FE" w:rsidRDefault="004C5956" w:rsidP="0004204F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pacing w:line="276" w:lineRule="auto"/>
        <w:ind w:left="567" w:hanging="283"/>
        <w:textAlignment w:val="baseline"/>
        <w:rPr>
          <w:snapToGrid w:val="0"/>
          <w:color w:val="000000"/>
        </w:rPr>
      </w:pPr>
      <w:r w:rsidRPr="00B668FE">
        <w:rPr>
          <w:snapToGrid w:val="0"/>
          <w:color w:val="000000"/>
        </w:rPr>
        <w:t>zgłoszony zostanie do sądu wniosek o ogłoszenie upadłości Wykonawcy lub zostanie wszczęta likwidacja firmy Wykonawcy;</w:t>
      </w:r>
    </w:p>
    <w:p w14:paraId="47D3B99D" w14:textId="6BF99128" w:rsidR="00B668FE" w:rsidRDefault="004C5956" w:rsidP="0004204F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pacing w:line="276" w:lineRule="auto"/>
        <w:ind w:left="567" w:hanging="283"/>
        <w:textAlignment w:val="baseline"/>
        <w:rPr>
          <w:snapToGrid w:val="0"/>
          <w:color w:val="000000"/>
        </w:rPr>
      </w:pPr>
      <w:r w:rsidRPr="00B668FE">
        <w:rPr>
          <w:snapToGrid w:val="0"/>
          <w:color w:val="000000"/>
        </w:rPr>
        <w:t xml:space="preserve">pomimo uprzednich dwukrotnych monitów ze strony Zamawiającego, Wykonawca nie realizuje przedmiotu </w:t>
      </w:r>
      <w:r w:rsidR="00422547">
        <w:rPr>
          <w:snapToGrid w:val="0"/>
          <w:color w:val="000000"/>
        </w:rPr>
        <w:t>U</w:t>
      </w:r>
      <w:r w:rsidRPr="00B668FE">
        <w:rPr>
          <w:snapToGrid w:val="0"/>
          <w:color w:val="000000"/>
        </w:rPr>
        <w:t>mowy;</w:t>
      </w:r>
    </w:p>
    <w:p w14:paraId="20848EC2" w14:textId="73BB56FB" w:rsidR="00B668FE" w:rsidRDefault="004C5956" w:rsidP="0004204F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pacing w:line="276" w:lineRule="auto"/>
        <w:ind w:left="567" w:hanging="283"/>
        <w:textAlignment w:val="baseline"/>
        <w:rPr>
          <w:snapToGrid w:val="0"/>
          <w:color w:val="000000"/>
        </w:rPr>
      </w:pPr>
      <w:r w:rsidRPr="00B668FE">
        <w:rPr>
          <w:snapToGrid w:val="0"/>
          <w:color w:val="000000"/>
        </w:rPr>
        <w:t xml:space="preserve">Wykonawca realizuje dostawy przewidziane niniejszą </w:t>
      </w:r>
      <w:r w:rsidR="00422547">
        <w:rPr>
          <w:snapToGrid w:val="0"/>
          <w:color w:val="000000"/>
        </w:rPr>
        <w:t>U</w:t>
      </w:r>
      <w:r w:rsidRPr="00B668FE">
        <w:rPr>
          <w:snapToGrid w:val="0"/>
          <w:color w:val="000000"/>
        </w:rPr>
        <w:t>mową w sposób niezgodn</w:t>
      </w:r>
      <w:r w:rsidR="00B668FE">
        <w:rPr>
          <w:snapToGrid w:val="0"/>
          <w:color w:val="000000"/>
        </w:rPr>
        <w:t xml:space="preserve">y </w:t>
      </w:r>
      <w:r w:rsidR="00A76EF4">
        <w:rPr>
          <w:snapToGrid w:val="0"/>
          <w:color w:val="000000"/>
        </w:rPr>
        <w:t>ze</w:t>
      </w:r>
      <w:r w:rsidR="0004204F">
        <w:rPr>
          <w:snapToGrid w:val="0"/>
          <w:color w:val="000000"/>
        </w:rPr>
        <w:t> </w:t>
      </w:r>
      <w:r w:rsidR="00A76EF4">
        <w:rPr>
          <w:snapToGrid w:val="0"/>
          <w:color w:val="000000"/>
        </w:rPr>
        <w:t>wskazaniami Zamawiającego.</w:t>
      </w:r>
    </w:p>
    <w:p w14:paraId="18657056" w14:textId="52538579" w:rsidR="00B668FE" w:rsidRDefault="004C5956" w:rsidP="0004204F">
      <w:pPr>
        <w:pStyle w:val="Akapitzlist"/>
        <w:widowControl w:val="0"/>
        <w:numPr>
          <w:ilvl w:val="0"/>
          <w:numId w:val="14"/>
        </w:numPr>
        <w:tabs>
          <w:tab w:val="left" w:pos="0"/>
        </w:tabs>
        <w:spacing w:line="276" w:lineRule="auto"/>
        <w:ind w:left="284" w:hanging="284"/>
        <w:textAlignment w:val="baseline"/>
        <w:rPr>
          <w:snapToGrid w:val="0"/>
          <w:color w:val="000000"/>
        </w:rPr>
      </w:pPr>
      <w:r w:rsidRPr="00B668FE">
        <w:rPr>
          <w:snapToGrid w:val="0"/>
          <w:color w:val="000000"/>
        </w:rPr>
        <w:t xml:space="preserve">W przypadku określonym w ust. 1 i 2 Wykonawca może żądać jedynie wynagrodzenia należnego z tytułu wykonanej części </w:t>
      </w:r>
      <w:r w:rsidR="00422547">
        <w:rPr>
          <w:snapToGrid w:val="0"/>
          <w:color w:val="000000"/>
        </w:rPr>
        <w:t>U</w:t>
      </w:r>
      <w:r w:rsidRPr="00B668FE">
        <w:rPr>
          <w:snapToGrid w:val="0"/>
          <w:color w:val="000000"/>
        </w:rPr>
        <w:t>mowy, nie może natomiast żądać odszkodowania.</w:t>
      </w:r>
    </w:p>
    <w:p w14:paraId="06934E24" w14:textId="173676FD" w:rsidR="004C5956" w:rsidRPr="00B668FE" w:rsidRDefault="004C5956" w:rsidP="0004204F">
      <w:pPr>
        <w:pStyle w:val="Akapitzlist"/>
        <w:widowControl w:val="0"/>
        <w:numPr>
          <w:ilvl w:val="0"/>
          <w:numId w:val="14"/>
        </w:numPr>
        <w:tabs>
          <w:tab w:val="left" w:pos="0"/>
        </w:tabs>
        <w:spacing w:after="240" w:line="276" w:lineRule="auto"/>
        <w:ind w:left="284" w:hanging="284"/>
        <w:textAlignment w:val="baseline"/>
        <w:rPr>
          <w:snapToGrid w:val="0"/>
          <w:color w:val="000000"/>
        </w:rPr>
      </w:pPr>
      <w:r w:rsidRPr="008763BF">
        <w:t xml:space="preserve">Odstąpienie od </w:t>
      </w:r>
      <w:r w:rsidR="00422547">
        <w:t>U</w:t>
      </w:r>
      <w:r w:rsidRPr="008763BF">
        <w:t>mowy wymaga formy pisemnej pod rygorem nieważności.</w:t>
      </w:r>
    </w:p>
    <w:p w14:paraId="5C2965B6" w14:textId="77777777" w:rsidR="00271E49" w:rsidRDefault="00DA7DA5" w:rsidP="006E5F89">
      <w:pPr>
        <w:spacing w:line="276" w:lineRule="auto"/>
        <w:jc w:val="center"/>
        <w:rPr>
          <w:b/>
        </w:rPr>
      </w:pPr>
      <w:r>
        <w:rPr>
          <w:b/>
        </w:rPr>
        <w:t>§</w:t>
      </w:r>
      <w:r w:rsidR="00071329">
        <w:rPr>
          <w:b/>
        </w:rPr>
        <w:t xml:space="preserve"> 8.</w:t>
      </w:r>
    </w:p>
    <w:p w14:paraId="3B2FDE85" w14:textId="369BE167" w:rsidR="0000472E" w:rsidRPr="008763BF" w:rsidRDefault="0000472E" w:rsidP="006E5F89">
      <w:pPr>
        <w:spacing w:line="276" w:lineRule="auto"/>
      </w:pPr>
      <w:r w:rsidRPr="008763BF">
        <w:t xml:space="preserve">Właściwym do kontaktów w sprawie wykonania przedmiotu </w:t>
      </w:r>
      <w:r w:rsidR="00A8395E">
        <w:t>U</w:t>
      </w:r>
      <w:r w:rsidRPr="008763BF">
        <w:t>mowy</w:t>
      </w:r>
      <w:r w:rsidR="00A76EF4">
        <w:t xml:space="preserve"> </w:t>
      </w:r>
      <w:r w:rsidRPr="008763BF">
        <w:t>jest:</w:t>
      </w:r>
    </w:p>
    <w:p w14:paraId="36786145" w14:textId="77777777" w:rsidR="005919CC" w:rsidRPr="005919CC" w:rsidRDefault="0000472E" w:rsidP="005919CC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spacing w:line="276" w:lineRule="auto"/>
        <w:rPr>
          <w:b/>
        </w:rPr>
      </w:pPr>
      <w:r>
        <w:t>ze strony Zamawiającego</w:t>
      </w:r>
      <w:r w:rsidRPr="00B248BF">
        <w:t>:</w:t>
      </w:r>
      <w:r w:rsidR="00A76EF4">
        <w:rPr>
          <w:b/>
        </w:rPr>
        <w:t xml:space="preserve"> osoba wskazana</w:t>
      </w:r>
      <w:r w:rsidRPr="005919CC">
        <w:rPr>
          <w:b/>
        </w:rPr>
        <w:t xml:space="preserve"> w § 2 ust. 2</w:t>
      </w:r>
      <w:r w:rsidR="00726FF3">
        <w:t>;</w:t>
      </w:r>
    </w:p>
    <w:p w14:paraId="43385C73" w14:textId="77777777" w:rsidR="0000472E" w:rsidRPr="005919CC" w:rsidRDefault="0000472E" w:rsidP="005919CC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spacing w:line="276" w:lineRule="auto"/>
        <w:rPr>
          <w:b/>
        </w:rPr>
      </w:pPr>
      <w:r w:rsidRPr="00B248BF">
        <w:t>ze strony Wykonawcy:</w:t>
      </w:r>
      <w:r>
        <w:t xml:space="preserve"> ……………………</w:t>
      </w:r>
      <w:r w:rsidR="005919CC">
        <w:t>……………………………………………………………………………</w:t>
      </w:r>
    </w:p>
    <w:p w14:paraId="643F6D16" w14:textId="77777777" w:rsidR="00071329" w:rsidRDefault="00022D65" w:rsidP="005919CC">
      <w:pPr>
        <w:spacing w:before="240" w:line="276" w:lineRule="auto"/>
        <w:jc w:val="center"/>
        <w:rPr>
          <w:b/>
        </w:rPr>
      </w:pPr>
      <w:r>
        <w:rPr>
          <w:b/>
        </w:rPr>
        <w:t>§ 9.</w:t>
      </w:r>
    </w:p>
    <w:p w14:paraId="7048BF81" w14:textId="52CBFB1C" w:rsidR="002E3E13" w:rsidRPr="00ED5522" w:rsidRDefault="002E3E13" w:rsidP="006E5F89">
      <w:pPr>
        <w:pStyle w:val="Akapitzlist"/>
        <w:numPr>
          <w:ilvl w:val="0"/>
          <w:numId w:val="18"/>
        </w:numPr>
        <w:spacing w:line="276" w:lineRule="auto"/>
        <w:ind w:left="284" w:hanging="284"/>
        <w:rPr>
          <w:b/>
        </w:rPr>
      </w:pPr>
      <w:r>
        <w:t>W sprawach nie</w:t>
      </w:r>
      <w:r w:rsidRPr="00ED5522">
        <w:t xml:space="preserve">uregulowanych </w:t>
      </w:r>
      <w:r w:rsidR="00422547">
        <w:t>U</w:t>
      </w:r>
      <w:r w:rsidRPr="00ED5522">
        <w:t>mow</w:t>
      </w:r>
      <w:r w:rsidRPr="00ED5522">
        <w:rPr>
          <w:rFonts w:cs="TTE1AB6868t00"/>
        </w:rPr>
        <w:t xml:space="preserve">ą </w:t>
      </w:r>
      <w:r w:rsidRPr="00ED5522">
        <w:t>stosuje si</w:t>
      </w:r>
      <w:r w:rsidRPr="00ED5522">
        <w:rPr>
          <w:rFonts w:cs="TTE1AB6868t00"/>
        </w:rPr>
        <w:t xml:space="preserve">ę </w:t>
      </w:r>
      <w:r w:rsidRPr="00ED5522">
        <w:t>aktualne przepisy ustawy z</w:t>
      </w:r>
      <w:r w:rsidR="00CD1720">
        <w:t> </w:t>
      </w:r>
      <w:r w:rsidRPr="00ED5522">
        <w:t>dnia 23 k</w:t>
      </w:r>
      <w:r>
        <w:t>wietnia 1964 r. Kodeks cywilny</w:t>
      </w:r>
      <w:r w:rsidR="00A8395E">
        <w:t xml:space="preserve"> (</w:t>
      </w:r>
      <w:r w:rsidR="00A8395E" w:rsidRPr="00A8395E">
        <w:t>tj. z dnia 25 lipca 2025 r. (Dz.U. z 2025 r. poz. 1071</w:t>
      </w:r>
      <w:r w:rsidR="00A8395E">
        <w:t xml:space="preserve"> ze zm.).</w:t>
      </w:r>
    </w:p>
    <w:p w14:paraId="31E7A1E3" w14:textId="766D4D5E" w:rsidR="002E3E13" w:rsidRDefault="002E3E13" w:rsidP="006E5F89">
      <w:pPr>
        <w:numPr>
          <w:ilvl w:val="0"/>
          <w:numId w:val="18"/>
        </w:numPr>
        <w:spacing w:line="276" w:lineRule="auto"/>
        <w:ind w:left="284" w:hanging="284"/>
        <w:rPr>
          <w:b/>
        </w:rPr>
      </w:pPr>
      <w:r>
        <w:t xml:space="preserve">Wszelkie zmiany </w:t>
      </w:r>
      <w:r w:rsidR="00422547">
        <w:t>U</w:t>
      </w:r>
      <w:r w:rsidRPr="00B024BF">
        <w:t>mowy wymagaj</w:t>
      </w:r>
      <w:r w:rsidRPr="00B024BF">
        <w:rPr>
          <w:rFonts w:cs="TTE1AB6868t00"/>
        </w:rPr>
        <w:t xml:space="preserve">ą </w:t>
      </w:r>
      <w:r w:rsidRPr="00B024BF">
        <w:t>formy pisemnej pod rygorem niewa</w:t>
      </w:r>
      <w:r w:rsidRPr="00B024BF">
        <w:rPr>
          <w:rFonts w:cs="TTE1AB6868t00"/>
        </w:rPr>
        <w:t>ż</w:t>
      </w:r>
      <w:r w:rsidRPr="00B024BF">
        <w:t>no</w:t>
      </w:r>
      <w:r w:rsidRPr="00B024BF">
        <w:rPr>
          <w:rFonts w:cs="TTE1AB6868t00"/>
        </w:rPr>
        <w:t>ś</w:t>
      </w:r>
      <w:r w:rsidRPr="00B024BF">
        <w:t>ci.</w:t>
      </w:r>
    </w:p>
    <w:p w14:paraId="1E3A5C35" w14:textId="5A3DF413" w:rsidR="002E3E13" w:rsidRPr="009800BA" w:rsidRDefault="002E3E13" w:rsidP="00A247DA">
      <w:pPr>
        <w:numPr>
          <w:ilvl w:val="0"/>
          <w:numId w:val="18"/>
        </w:numPr>
        <w:spacing w:after="240" w:line="276" w:lineRule="auto"/>
        <w:ind w:left="284" w:hanging="284"/>
        <w:rPr>
          <w:b/>
          <w:color w:val="FF0000"/>
        </w:rPr>
      </w:pPr>
      <w:r w:rsidRPr="00ED5522">
        <w:t>Wszelkie spory mog</w:t>
      </w:r>
      <w:r w:rsidRPr="00ED5522">
        <w:rPr>
          <w:rFonts w:cs="TTE1AB6868t00"/>
        </w:rPr>
        <w:t>ą</w:t>
      </w:r>
      <w:r w:rsidRPr="00ED5522">
        <w:t>ce wynikn</w:t>
      </w:r>
      <w:r w:rsidRPr="00ED5522">
        <w:rPr>
          <w:rFonts w:cs="TTE1AB6868t00"/>
        </w:rPr>
        <w:t xml:space="preserve">ąć </w:t>
      </w:r>
      <w:r w:rsidRPr="00ED5522">
        <w:t>w zwi</w:t>
      </w:r>
      <w:r w:rsidRPr="00ED5522">
        <w:rPr>
          <w:rFonts w:cs="TTE1AB6868t00"/>
        </w:rPr>
        <w:t>ą</w:t>
      </w:r>
      <w:r w:rsidRPr="00ED5522">
        <w:t>zku z realizacj</w:t>
      </w:r>
      <w:r w:rsidRPr="00ED5522">
        <w:rPr>
          <w:rFonts w:cs="TTE1AB6868t00"/>
        </w:rPr>
        <w:t xml:space="preserve">ą </w:t>
      </w:r>
      <w:r w:rsidR="00422547">
        <w:t>U</w:t>
      </w:r>
      <w:r w:rsidRPr="00ED5522">
        <w:t>mowy b</w:t>
      </w:r>
      <w:r w:rsidRPr="00ED5522">
        <w:rPr>
          <w:rFonts w:cs="TTE1AB6868t00"/>
        </w:rPr>
        <w:t>ę</w:t>
      </w:r>
      <w:r w:rsidRPr="00ED5522">
        <w:t>d</w:t>
      </w:r>
      <w:r w:rsidRPr="00ED5522">
        <w:rPr>
          <w:rFonts w:cs="TTE1AB6868t00"/>
        </w:rPr>
        <w:t xml:space="preserve">ą </w:t>
      </w:r>
      <w:r w:rsidRPr="00ED5522">
        <w:t>rozstrzygane przez s</w:t>
      </w:r>
      <w:r w:rsidRPr="00ED5522">
        <w:rPr>
          <w:rFonts w:cs="TTE1AB6868t00"/>
        </w:rPr>
        <w:t>ą</w:t>
      </w:r>
      <w:r w:rsidRPr="00ED5522">
        <w:t>d wła</w:t>
      </w:r>
      <w:r w:rsidRPr="00ED5522">
        <w:rPr>
          <w:rFonts w:cs="TTE1AB6868t00"/>
        </w:rPr>
        <w:t>ś</w:t>
      </w:r>
      <w:r w:rsidRPr="00ED5522">
        <w:t>ciwy dla si</w:t>
      </w:r>
      <w:r w:rsidRPr="004525E0">
        <w:t>edziby</w:t>
      </w:r>
      <w:r w:rsidR="009800BA" w:rsidRPr="004525E0">
        <w:t xml:space="preserve"> Oddziału</w:t>
      </w:r>
      <w:r w:rsidRPr="004525E0">
        <w:t xml:space="preserve"> Zamawiaj</w:t>
      </w:r>
      <w:r w:rsidRPr="004525E0">
        <w:rPr>
          <w:rFonts w:cs="TTE1AB6868t00"/>
        </w:rPr>
        <w:t>ą</w:t>
      </w:r>
      <w:r w:rsidRPr="004525E0">
        <w:t>cego</w:t>
      </w:r>
      <w:r w:rsidR="009800BA" w:rsidRPr="004525E0">
        <w:t xml:space="preserve"> w Białymstoku (ul. Zwycięstwa 2, 15-703 Białystok)</w:t>
      </w:r>
      <w:r w:rsidRPr="004525E0">
        <w:t>.</w:t>
      </w:r>
    </w:p>
    <w:p w14:paraId="3FF00F75" w14:textId="77777777" w:rsidR="00022D65" w:rsidRDefault="00CD1720" w:rsidP="006E5F89">
      <w:pPr>
        <w:spacing w:line="276" w:lineRule="auto"/>
        <w:jc w:val="center"/>
        <w:rPr>
          <w:b/>
        </w:rPr>
      </w:pPr>
      <w:r>
        <w:rPr>
          <w:b/>
        </w:rPr>
        <w:lastRenderedPageBreak/>
        <w:t>§ 10.</w:t>
      </w:r>
    </w:p>
    <w:p w14:paraId="778DC9CD" w14:textId="77777777" w:rsidR="00CD1720" w:rsidRDefault="006E5F89" w:rsidP="0004204F">
      <w:pPr>
        <w:spacing w:line="276" w:lineRule="auto"/>
      </w:pPr>
      <w:r w:rsidRPr="00B25DA1">
        <w:t>Umowę sporządzono w dwóch jednobrzmiących egzemplarzach, po jednym egzemplarzu dla każdej ze stron.</w:t>
      </w:r>
    </w:p>
    <w:p w14:paraId="1583B68F" w14:textId="77777777" w:rsidR="0004204F" w:rsidRDefault="0004204F" w:rsidP="0004204F">
      <w:pPr>
        <w:spacing w:line="276" w:lineRule="auto"/>
        <w:jc w:val="center"/>
        <w:rPr>
          <w:i/>
        </w:rPr>
      </w:pPr>
      <w:r>
        <w:rPr>
          <w:i/>
        </w:rPr>
        <w:t>lub</w:t>
      </w:r>
    </w:p>
    <w:p w14:paraId="78FF53CD" w14:textId="3AA5EDFD" w:rsidR="0004204F" w:rsidRPr="0004204F" w:rsidRDefault="0004204F" w:rsidP="0004204F">
      <w:pPr>
        <w:spacing w:after="240" w:line="276" w:lineRule="auto"/>
      </w:pPr>
      <w:r>
        <w:t>Umowę sporządzono w jednym egzemplarzu podpisanym elektronicznie.</w:t>
      </w:r>
      <w:r w:rsidR="00422547">
        <w:t xml:space="preserve"> Za datę zawarcia Umowy Strony przyjmują datę złożenia ostatniego podpisu.</w:t>
      </w:r>
    </w:p>
    <w:p w14:paraId="763EE717" w14:textId="77777777" w:rsidR="006E5F89" w:rsidRDefault="006E5F89" w:rsidP="006E5F89">
      <w:pPr>
        <w:spacing w:line="276" w:lineRule="auto"/>
        <w:jc w:val="center"/>
        <w:rPr>
          <w:b/>
        </w:rPr>
      </w:pPr>
      <w:r>
        <w:rPr>
          <w:b/>
        </w:rPr>
        <w:t>§ 11.</w:t>
      </w:r>
    </w:p>
    <w:p w14:paraId="663454DD" w14:textId="64C6C3AE" w:rsidR="006E5F89" w:rsidRPr="00B248BF" w:rsidRDefault="006E5F89" w:rsidP="006E5F89">
      <w:pPr>
        <w:pStyle w:val="Akapitzlist"/>
        <w:numPr>
          <w:ilvl w:val="1"/>
          <w:numId w:val="12"/>
        </w:numPr>
        <w:tabs>
          <w:tab w:val="clear" w:pos="1077"/>
          <w:tab w:val="num" w:pos="1134"/>
        </w:tabs>
        <w:overflowPunct w:val="0"/>
        <w:autoSpaceDE w:val="0"/>
        <w:autoSpaceDN w:val="0"/>
        <w:adjustRightInd w:val="0"/>
        <w:spacing w:line="276" w:lineRule="auto"/>
        <w:ind w:left="284" w:hanging="284"/>
      </w:pPr>
      <w:r w:rsidRPr="00B248BF">
        <w:t>Integraln</w:t>
      </w:r>
      <w:r w:rsidRPr="00B248BF">
        <w:rPr>
          <w:rFonts w:cs="TTE1AB6868t00"/>
        </w:rPr>
        <w:t xml:space="preserve">ą </w:t>
      </w:r>
      <w:r w:rsidRPr="00B248BF">
        <w:t>cz</w:t>
      </w:r>
      <w:r w:rsidRPr="00B248BF">
        <w:rPr>
          <w:rFonts w:cs="TTE1AB6868t00"/>
        </w:rPr>
        <w:t xml:space="preserve">eść </w:t>
      </w:r>
      <w:r w:rsidRPr="00B248BF">
        <w:t xml:space="preserve">niniejszej </w:t>
      </w:r>
      <w:r w:rsidR="00422547">
        <w:t>U</w:t>
      </w:r>
      <w:r w:rsidRPr="00B248BF">
        <w:t>mowy stanowi</w:t>
      </w:r>
      <w:r w:rsidRPr="00B248BF">
        <w:rPr>
          <w:rFonts w:cs="TTE1AB6868t00"/>
        </w:rPr>
        <w:t>ą</w:t>
      </w:r>
      <w:r w:rsidRPr="00B248BF">
        <w:t>:</w:t>
      </w:r>
    </w:p>
    <w:p w14:paraId="00A897B4" w14:textId="3A93CCF1" w:rsidR="006E5F89" w:rsidRPr="00B248BF" w:rsidRDefault="00A247DA" w:rsidP="0004204F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line="276" w:lineRule="auto"/>
        <w:ind w:left="567" w:hanging="283"/>
      </w:pPr>
      <w:r>
        <w:t xml:space="preserve">Opis </w:t>
      </w:r>
      <w:r w:rsidR="00422547">
        <w:t>P</w:t>
      </w:r>
      <w:r>
        <w:t xml:space="preserve">rzedmiotu </w:t>
      </w:r>
      <w:r w:rsidR="00422547">
        <w:t>Z</w:t>
      </w:r>
      <w:r>
        <w:t>amówienia;</w:t>
      </w:r>
    </w:p>
    <w:p w14:paraId="5ED079B4" w14:textId="78504EFD" w:rsidR="006E5F89" w:rsidRPr="00B248BF" w:rsidRDefault="006E5F89" w:rsidP="0004204F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after="240" w:line="276" w:lineRule="auto"/>
        <w:ind w:left="567" w:hanging="283"/>
      </w:pPr>
      <w:r>
        <w:t xml:space="preserve">Oferta Wykonawcy – </w:t>
      </w:r>
      <w:r w:rsidR="00422547">
        <w:t>Formularz ofertowy oraz F</w:t>
      </w:r>
      <w:r>
        <w:t>ormularz cenowy.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E5F89" w:rsidRPr="006E5F89" w14:paraId="2D56B558" w14:textId="77777777" w:rsidTr="006E5F89">
        <w:trPr>
          <w:jc w:val="center"/>
        </w:trPr>
        <w:tc>
          <w:tcPr>
            <w:tcW w:w="3020" w:type="dxa"/>
          </w:tcPr>
          <w:p w14:paraId="7ED9D9C3" w14:textId="77777777" w:rsidR="006E5F89" w:rsidRPr="006E5F89" w:rsidRDefault="006E5F89" w:rsidP="006E5F8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ZAMAWIAJĄCY:</w:t>
            </w:r>
          </w:p>
        </w:tc>
        <w:tc>
          <w:tcPr>
            <w:tcW w:w="3021" w:type="dxa"/>
          </w:tcPr>
          <w:p w14:paraId="0683FE50" w14:textId="77777777" w:rsidR="006E5F89" w:rsidRPr="006E5F89" w:rsidRDefault="006E5F89" w:rsidP="006E5F8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021" w:type="dxa"/>
          </w:tcPr>
          <w:p w14:paraId="10BFE8E8" w14:textId="77777777" w:rsidR="006E5F89" w:rsidRPr="006E5F89" w:rsidRDefault="006E5F89" w:rsidP="006E5F89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WYKONAWCA:</w:t>
            </w:r>
          </w:p>
        </w:tc>
      </w:tr>
    </w:tbl>
    <w:p w14:paraId="7277B91F" w14:textId="77777777" w:rsidR="006E5F89" w:rsidRPr="006E5F89" w:rsidRDefault="006E5F89" w:rsidP="006E5F89">
      <w:pPr>
        <w:spacing w:line="276" w:lineRule="auto"/>
        <w:jc w:val="center"/>
        <w:rPr>
          <w:b/>
        </w:rPr>
      </w:pPr>
    </w:p>
    <w:sectPr w:rsidR="006E5F89" w:rsidRPr="006E5F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62D05" w14:textId="77777777" w:rsidR="006C4486" w:rsidRDefault="006C4486" w:rsidP="00CA0BF6">
      <w:r>
        <w:separator/>
      </w:r>
    </w:p>
  </w:endnote>
  <w:endnote w:type="continuationSeparator" w:id="0">
    <w:p w14:paraId="0F0A42D5" w14:textId="77777777" w:rsidR="006C4486" w:rsidRDefault="006C4486" w:rsidP="00CA0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C778F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1AB68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0E381" w14:textId="77777777" w:rsidR="006C4486" w:rsidRDefault="006C4486" w:rsidP="00CA0BF6">
      <w:r>
        <w:separator/>
      </w:r>
    </w:p>
  </w:footnote>
  <w:footnote w:type="continuationSeparator" w:id="0">
    <w:p w14:paraId="5901D4C7" w14:textId="77777777" w:rsidR="006C4486" w:rsidRDefault="006C4486" w:rsidP="00CA0BF6">
      <w:r>
        <w:continuationSeparator/>
      </w:r>
    </w:p>
  </w:footnote>
  <w:footnote w:id="1">
    <w:p w14:paraId="2A52E3B1" w14:textId="77777777" w:rsidR="00CA0BF6" w:rsidRDefault="00CA0BF6" w:rsidP="00CA0BF6">
      <w:pPr>
        <w:pStyle w:val="Tekstprzypisudolnego"/>
      </w:pPr>
      <w:r w:rsidRPr="00DC07FF">
        <w:rPr>
          <w:rStyle w:val="Odwoanieprzypisudolnego"/>
          <w:sz w:val="16"/>
        </w:rPr>
        <w:footnoteRef/>
      </w:r>
      <w:r w:rsidRPr="00DC07FF">
        <w:rPr>
          <w:sz w:val="16"/>
        </w:rPr>
        <w:t xml:space="preserve"> Parametry znacznika oraz barwnika czerwonego zgodnie z Rozporządze</w:t>
      </w:r>
      <w:r>
        <w:rPr>
          <w:sz w:val="16"/>
        </w:rPr>
        <w:t>niem Ministra Finansów z dnia 11</w:t>
      </w:r>
      <w:r w:rsidR="006A00C2">
        <w:rPr>
          <w:sz w:val="16"/>
        </w:rPr>
        <w:t> </w:t>
      </w:r>
      <w:r w:rsidRPr="00DC07FF">
        <w:rPr>
          <w:sz w:val="16"/>
        </w:rPr>
        <w:t>września 2019 r. w sprawie znakowania i barwienia wyrobów energetycznych (Dz. U. z 2019 r., poz. 1822).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E6014" w14:textId="77777777" w:rsidR="00371956" w:rsidRDefault="00371956" w:rsidP="00371956">
    <w:pPr>
      <w:pStyle w:val="Nagwek"/>
      <w:jc w:val="right"/>
    </w:pPr>
    <w: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1336D"/>
    <w:multiLevelType w:val="hybridMultilevel"/>
    <w:tmpl w:val="470AB4C2"/>
    <w:lvl w:ilvl="0" w:tplc="B9A8DE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577B4"/>
    <w:multiLevelType w:val="hybridMultilevel"/>
    <w:tmpl w:val="22D8090C"/>
    <w:lvl w:ilvl="0" w:tplc="7AFC97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3E6706"/>
    <w:multiLevelType w:val="hybridMultilevel"/>
    <w:tmpl w:val="2906416E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77"/>
        </w:tabs>
        <w:ind w:left="1077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97"/>
        </w:tabs>
        <w:ind w:left="1797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37"/>
        </w:tabs>
        <w:ind w:left="3237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57"/>
        </w:tabs>
        <w:ind w:left="3957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97"/>
        </w:tabs>
        <w:ind w:left="539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17"/>
        </w:tabs>
        <w:ind w:left="6117" w:hanging="360"/>
      </w:pPr>
    </w:lvl>
  </w:abstractNum>
  <w:abstractNum w:abstractNumId="3" w15:restartNumberingAfterBreak="0">
    <w:nsid w:val="15BB5A40"/>
    <w:multiLevelType w:val="hybridMultilevel"/>
    <w:tmpl w:val="1B0C2362"/>
    <w:lvl w:ilvl="0" w:tplc="D97E5CC2">
      <w:start w:val="1"/>
      <w:numFmt w:val="decimal"/>
      <w:lvlText w:val="%1."/>
      <w:lvlJc w:val="left"/>
      <w:pPr>
        <w:ind w:left="36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DD130A"/>
    <w:multiLevelType w:val="hybridMultilevel"/>
    <w:tmpl w:val="84D45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263A9"/>
    <w:multiLevelType w:val="hybridMultilevel"/>
    <w:tmpl w:val="7C9A83A4"/>
    <w:lvl w:ilvl="0" w:tplc="F4A88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E2F5D"/>
    <w:multiLevelType w:val="hybridMultilevel"/>
    <w:tmpl w:val="761ECA8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1A0F86"/>
    <w:multiLevelType w:val="hybridMultilevel"/>
    <w:tmpl w:val="34F617C0"/>
    <w:lvl w:ilvl="0" w:tplc="9814DD34">
      <w:start w:val="1"/>
      <w:numFmt w:val="decimal"/>
      <w:lvlText w:val="%1)"/>
      <w:lvlJc w:val="left"/>
      <w:pPr>
        <w:ind w:left="644" w:hanging="360"/>
      </w:pPr>
      <w:rPr>
        <w:rFonts w:ascii="Verdana" w:eastAsiaTheme="minorHAnsi" w:hAnsi="Verdan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C7B24A2"/>
    <w:multiLevelType w:val="hybridMultilevel"/>
    <w:tmpl w:val="6722EAD8"/>
    <w:lvl w:ilvl="0" w:tplc="ED24211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9402C1"/>
    <w:multiLevelType w:val="hybridMultilevel"/>
    <w:tmpl w:val="D29A0C6A"/>
    <w:lvl w:ilvl="0" w:tplc="8500BD82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12E67"/>
    <w:multiLevelType w:val="hybridMultilevel"/>
    <w:tmpl w:val="B9883E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D41A2"/>
    <w:multiLevelType w:val="hybridMultilevel"/>
    <w:tmpl w:val="1FAA065A"/>
    <w:lvl w:ilvl="0" w:tplc="13285E80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E2B3741"/>
    <w:multiLevelType w:val="hybridMultilevel"/>
    <w:tmpl w:val="E99E0908"/>
    <w:lvl w:ilvl="0" w:tplc="92CAC156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6D28BC"/>
    <w:multiLevelType w:val="hybridMultilevel"/>
    <w:tmpl w:val="AF90A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C2CE8"/>
    <w:multiLevelType w:val="hybridMultilevel"/>
    <w:tmpl w:val="0C1275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26DF8"/>
    <w:multiLevelType w:val="hybridMultilevel"/>
    <w:tmpl w:val="1A78B74E"/>
    <w:lvl w:ilvl="0" w:tplc="F4A889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A8C04AC"/>
    <w:multiLevelType w:val="hybridMultilevel"/>
    <w:tmpl w:val="35A45472"/>
    <w:lvl w:ilvl="0" w:tplc="28C8C81A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E9D674F"/>
    <w:multiLevelType w:val="singleLevel"/>
    <w:tmpl w:val="1D42B0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vanish w:val="0"/>
        <w:webHidden w:val="0"/>
        <w:color w:val="auto"/>
        <w:specVanish w:val="0"/>
      </w:rPr>
    </w:lvl>
  </w:abstractNum>
  <w:abstractNum w:abstractNumId="18" w15:restartNumberingAfterBreak="0">
    <w:nsid w:val="621039EB"/>
    <w:multiLevelType w:val="hybridMultilevel"/>
    <w:tmpl w:val="4B94FF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801DA8"/>
    <w:multiLevelType w:val="hybridMultilevel"/>
    <w:tmpl w:val="C8E4525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39E549A"/>
    <w:multiLevelType w:val="hybridMultilevel"/>
    <w:tmpl w:val="19D0A6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4F7604"/>
    <w:multiLevelType w:val="hybridMultilevel"/>
    <w:tmpl w:val="6E06550E"/>
    <w:lvl w:ilvl="0" w:tplc="C93A730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19"/>
  </w:num>
  <w:num w:numId="5">
    <w:abstractNumId w:val="15"/>
  </w:num>
  <w:num w:numId="6">
    <w:abstractNumId w:val="5"/>
  </w:num>
  <w:num w:numId="7">
    <w:abstractNumId w:val="3"/>
  </w:num>
  <w:num w:numId="8">
    <w:abstractNumId w:val="6"/>
  </w:num>
  <w:num w:numId="9">
    <w:abstractNumId w:val="10"/>
  </w:num>
  <w:num w:numId="10">
    <w:abstractNumId w:val="1"/>
  </w:num>
  <w:num w:numId="11">
    <w:abstractNumId w:val="17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8"/>
  </w:num>
  <w:num w:numId="15">
    <w:abstractNumId w:val="14"/>
  </w:num>
  <w:num w:numId="16">
    <w:abstractNumId w:val="18"/>
  </w:num>
  <w:num w:numId="17">
    <w:abstractNumId w:val="7"/>
  </w:num>
  <w:num w:numId="18">
    <w:abstractNumId w:val="9"/>
  </w:num>
  <w:num w:numId="19">
    <w:abstractNumId w:val="20"/>
  </w:num>
  <w:num w:numId="20">
    <w:abstractNumId w:val="2"/>
  </w:num>
  <w:num w:numId="21">
    <w:abstractNumId w:val="0"/>
  </w:num>
  <w:num w:numId="22">
    <w:abstractNumId w:val="21"/>
  </w:num>
  <w:num w:numId="2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tepaniuk Mariusz">
    <w15:presenceInfo w15:providerId="AD" w15:userId="S::mstepaniuk@gddkia.gov.pl::c21d8d72-70f5-4a35-9228-eb8c2fc13b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95C"/>
    <w:rsid w:val="0000472E"/>
    <w:rsid w:val="00022D65"/>
    <w:rsid w:val="0003309E"/>
    <w:rsid w:val="0003520D"/>
    <w:rsid w:val="000407B3"/>
    <w:rsid w:val="0004204F"/>
    <w:rsid w:val="0004663E"/>
    <w:rsid w:val="00071329"/>
    <w:rsid w:val="00072080"/>
    <w:rsid w:val="00081BCB"/>
    <w:rsid w:val="000860A4"/>
    <w:rsid w:val="000976F0"/>
    <w:rsid w:val="000A659D"/>
    <w:rsid w:val="000E6A21"/>
    <w:rsid w:val="001063BB"/>
    <w:rsid w:val="001525A2"/>
    <w:rsid w:val="001A20BE"/>
    <w:rsid w:val="001C7DFD"/>
    <w:rsid w:val="001D2654"/>
    <w:rsid w:val="00233C01"/>
    <w:rsid w:val="00252CCB"/>
    <w:rsid w:val="00260336"/>
    <w:rsid w:val="0026074B"/>
    <w:rsid w:val="00271E49"/>
    <w:rsid w:val="002E3E13"/>
    <w:rsid w:val="00300977"/>
    <w:rsid w:val="0030724C"/>
    <w:rsid w:val="00363523"/>
    <w:rsid w:val="00371956"/>
    <w:rsid w:val="003A3C13"/>
    <w:rsid w:val="003B0AEB"/>
    <w:rsid w:val="003B0B30"/>
    <w:rsid w:val="003C08C4"/>
    <w:rsid w:val="003F26E1"/>
    <w:rsid w:val="004176F1"/>
    <w:rsid w:val="00422547"/>
    <w:rsid w:val="00444589"/>
    <w:rsid w:val="0044669B"/>
    <w:rsid w:val="004525E0"/>
    <w:rsid w:val="004C5956"/>
    <w:rsid w:val="00507A5A"/>
    <w:rsid w:val="005417DD"/>
    <w:rsid w:val="00584C03"/>
    <w:rsid w:val="005919CC"/>
    <w:rsid w:val="005B1FFD"/>
    <w:rsid w:val="005F09C7"/>
    <w:rsid w:val="006110D9"/>
    <w:rsid w:val="00614481"/>
    <w:rsid w:val="006206FA"/>
    <w:rsid w:val="0063519F"/>
    <w:rsid w:val="00643F10"/>
    <w:rsid w:val="006761CA"/>
    <w:rsid w:val="006A00C2"/>
    <w:rsid w:val="006A3735"/>
    <w:rsid w:val="006C10C7"/>
    <w:rsid w:val="006C4486"/>
    <w:rsid w:val="006D44E2"/>
    <w:rsid w:val="006E5F89"/>
    <w:rsid w:val="006E6CDB"/>
    <w:rsid w:val="006F2065"/>
    <w:rsid w:val="006F2A93"/>
    <w:rsid w:val="00717F40"/>
    <w:rsid w:val="00720417"/>
    <w:rsid w:val="00726FF3"/>
    <w:rsid w:val="00744CA0"/>
    <w:rsid w:val="0074509A"/>
    <w:rsid w:val="00775D39"/>
    <w:rsid w:val="007C76D4"/>
    <w:rsid w:val="007F0E29"/>
    <w:rsid w:val="0080193E"/>
    <w:rsid w:val="0081595C"/>
    <w:rsid w:val="008E4242"/>
    <w:rsid w:val="008F14D7"/>
    <w:rsid w:val="00912EB7"/>
    <w:rsid w:val="00916908"/>
    <w:rsid w:val="00943C22"/>
    <w:rsid w:val="009800BA"/>
    <w:rsid w:val="009B5E23"/>
    <w:rsid w:val="00A247DA"/>
    <w:rsid w:val="00A76EF4"/>
    <w:rsid w:val="00A8395E"/>
    <w:rsid w:val="00B009D7"/>
    <w:rsid w:val="00B053FE"/>
    <w:rsid w:val="00B56196"/>
    <w:rsid w:val="00B668FE"/>
    <w:rsid w:val="00B93170"/>
    <w:rsid w:val="00BB29F5"/>
    <w:rsid w:val="00C25FBB"/>
    <w:rsid w:val="00C30B11"/>
    <w:rsid w:val="00C530A8"/>
    <w:rsid w:val="00C71AF7"/>
    <w:rsid w:val="00C903E0"/>
    <w:rsid w:val="00CA0BF6"/>
    <w:rsid w:val="00CA1CF4"/>
    <w:rsid w:val="00CD1720"/>
    <w:rsid w:val="00D27B01"/>
    <w:rsid w:val="00D573FD"/>
    <w:rsid w:val="00DA7DA5"/>
    <w:rsid w:val="00DE68F6"/>
    <w:rsid w:val="00E3344C"/>
    <w:rsid w:val="00E34BC4"/>
    <w:rsid w:val="00E678D1"/>
    <w:rsid w:val="00E84B8C"/>
    <w:rsid w:val="00F07907"/>
    <w:rsid w:val="00F72CAF"/>
    <w:rsid w:val="00F8646C"/>
    <w:rsid w:val="00FB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3F749"/>
  <w15:chartTrackingRefBased/>
  <w15:docId w15:val="{91FAAF9B-EE45-4339-B3B9-38D4B71A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44C"/>
    <w:pPr>
      <w:spacing w:after="0" w:line="240" w:lineRule="auto"/>
      <w:jc w:val="both"/>
    </w:pPr>
    <w:rPr>
      <w:rFonts w:ascii="Verdana" w:hAnsi="Verdan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68F6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D44E2"/>
    <w:pPr>
      <w:tabs>
        <w:tab w:val="left" w:pos="720"/>
      </w:tabs>
      <w:overflowPunct w:val="0"/>
      <w:autoSpaceDE w:val="0"/>
      <w:autoSpaceDN w:val="0"/>
      <w:adjustRightInd w:val="0"/>
      <w:ind w:left="720" w:hanging="360"/>
    </w:pPr>
    <w:rPr>
      <w:rFonts w:ascii="Bookman Old Style" w:eastAsia="Times New Roman" w:hAnsi="Bookman Old Style" w:cs="Times New Roman"/>
      <w:sz w:val="2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44E2"/>
    <w:rPr>
      <w:rFonts w:ascii="Bookman Old Style" w:eastAsia="Times New Roman" w:hAnsi="Bookman Old Style" w:cs="Times New Roman"/>
      <w:szCs w:val="20"/>
      <w:lang w:eastAsia="pl-PL"/>
    </w:rPr>
  </w:style>
  <w:style w:type="paragraph" w:styleId="NormalnyWeb">
    <w:name w:val="Normal (Web)"/>
    <w:basedOn w:val="Normalny"/>
    <w:rsid w:val="006D44E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530A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0BF6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0BF6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0BF6"/>
    <w:rPr>
      <w:vertAlign w:val="superscript"/>
    </w:rPr>
  </w:style>
  <w:style w:type="table" w:styleId="Tabela-Siatka">
    <w:name w:val="Table Grid"/>
    <w:basedOn w:val="Standardowy"/>
    <w:uiPriority w:val="39"/>
    <w:rsid w:val="00CA0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C08C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C08C4"/>
    <w:rPr>
      <w:rFonts w:ascii="Verdana" w:hAnsi="Verdana"/>
      <w:sz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0B11"/>
    <w:pPr>
      <w:overflowPunct w:val="0"/>
      <w:autoSpaceDE w:val="0"/>
      <w:autoSpaceDN w:val="0"/>
      <w:adjustRightInd w:val="0"/>
      <w:spacing w:after="120"/>
      <w:jc w:val="left"/>
    </w:pPr>
    <w:rPr>
      <w:rFonts w:ascii="Times New Roman" w:eastAsia="Times New Roman" w:hAnsi="Times New Roman" w:cs="Times New Roman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0B11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3719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1956"/>
    <w:rPr>
      <w:rFonts w:ascii="Verdana" w:hAnsi="Verdana"/>
      <w:sz w:val="20"/>
    </w:rPr>
  </w:style>
  <w:style w:type="paragraph" w:styleId="Stopka">
    <w:name w:val="footer"/>
    <w:basedOn w:val="Normalny"/>
    <w:link w:val="StopkaZnak"/>
    <w:uiPriority w:val="99"/>
    <w:unhideWhenUsed/>
    <w:rsid w:val="003719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1956"/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wilczko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1621</Words>
  <Characters>9728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Wilczko Mateusz</dc:creator>
  <cp:keywords/>
  <dc:description/>
  <cp:lastModifiedBy>Kulesz Katarzyna</cp:lastModifiedBy>
  <cp:revision>24</cp:revision>
  <dcterms:created xsi:type="dcterms:W3CDTF">2022-11-29T11:26:00Z</dcterms:created>
  <dcterms:modified xsi:type="dcterms:W3CDTF">2025-10-13T09:25:00Z</dcterms:modified>
</cp:coreProperties>
</file>